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DF5" w:rsidRPr="00297403" w:rsidRDefault="00D834CF" w:rsidP="00297403">
      <w:pPr>
        <w:shd w:val="clear" w:color="auto" w:fill="FFFFFF" w:themeFill="background1"/>
        <w:spacing w:after="0" w:line="240" w:lineRule="auto"/>
        <w:jc w:val="center"/>
        <w:rPr>
          <w:rFonts w:ascii="Century Gothic" w:hAnsi="Century Gothic"/>
          <w:b/>
          <w:caps/>
          <w:color w:val="000000" w:themeColor="text1"/>
          <w:sz w:val="20"/>
          <w:szCs w:val="20"/>
        </w:rPr>
      </w:pPr>
      <w:r w:rsidRPr="00297403">
        <w:rPr>
          <w:rFonts w:ascii="Century Gothic" w:hAnsi="Century Gothic"/>
          <w:b/>
          <w:caps/>
          <w:color w:val="000000" w:themeColor="text1"/>
          <w:sz w:val="20"/>
          <w:szCs w:val="20"/>
        </w:rPr>
        <w:t>Programa</w:t>
      </w:r>
      <w:r w:rsidR="00BA2B04" w:rsidRPr="00297403">
        <w:rPr>
          <w:rFonts w:ascii="Century Gothic" w:hAnsi="Century Gothic"/>
          <w:b/>
          <w:caps/>
          <w:color w:val="000000" w:themeColor="text1"/>
          <w:sz w:val="20"/>
          <w:szCs w:val="20"/>
        </w:rPr>
        <w:t xml:space="preserve"> </w:t>
      </w:r>
      <w:r w:rsidR="00134531" w:rsidRPr="00297403">
        <w:rPr>
          <w:rFonts w:ascii="Century Gothic" w:hAnsi="Century Gothic"/>
          <w:b/>
          <w:caps/>
          <w:color w:val="000000" w:themeColor="text1"/>
          <w:sz w:val="20"/>
          <w:szCs w:val="20"/>
        </w:rPr>
        <w:t>de mejoramiento de viviendas y barrios</w:t>
      </w:r>
    </w:p>
    <w:p w:rsidR="00A36452" w:rsidRPr="00297403" w:rsidRDefault="00A36452" w:rsidP="00297403">
      <w:pPr>
        <w:shd w:val="clear" w:color="auto" w:fill="FFFFFF" w:themeFill="background1"/>
        <w:spacing w:after="0" w:line="240" w:lineRule="auto"/>
        <w:jc w:val="center"/>
        <w:rPr>
          <w:rFonts w:ascii="Century Gothic" w:hAnsi="Century Gothic"/>
          <w:b/>
          <w:caps/>
          <w:color w:val="000000" w:themeColor="text1"/>
          <w:sz w:val="20"/>
          <w:szCs w:val="20"/>
        </w:rPr>
      </w:pPr>
    </w:p>
    <w:p w:rsidR="00762C2B" w:rsidRPr="00297403" w:rsidRDefault="00762C2B" w:rsidP="00297403">
      <w:pPr>
        <w:shd w:val="clear" w:color="auto" w:fill="FFFFFF" w:themeFill="background1"/>
        <w:spacing w:after="0" w:line="240" w:lineRule="auto"/>
        <w:jc w:val="center"/>
        <w:rPr>
          <w:rFonts w:ascii="Century Gothic" w:hAnsi="Century Gothic"/>
          <w:b/>
          <w:color w:val="000000" w:themeColor="text1"/>
          <w:sz w:val="20"/>
          <w:szCs w:val="20"/>
          <w:u w:val="single"/>
        </w:rPr>
      </w:pPr>
    </w:p>
    <w:p w:rsidR="00D834CF" w:rsidRPr="007F7808" w:rsidRDefault="00134531" w:rsidP="00297403">
      <w:pPr>
        <w:shd w:val="clear" w:color="auto" w:fill="FFFFFF" w:themeFill="background1"/>
        <w:spacing w:after="0" w:line="240" w:lineRule="auto"/>
        <w:jc w:val="center"/>
        <w:rPr>
          <w:rFonts w:ascii="Century Gothic" w:hAnsi="Century Gothic"/>
          <w:b/>
          <w:color w:val="000000" w:themeColor="text1"/>
          <w:sz w:val="20"/>
          <w:szCs w:val="20"/>
        </w:rPr>
      </w:pPr>
      <w:r w:rsidRPr="007F7808">
        <w:rPr>
          <w:rFonts w:ascii="Century Gothic" w:hAnsi="Century Gothic"/>
          <w:b/>
          <w:color w:val="000000" w:themeColor="text1"/>
          <w:sz w:val="20"/>
          <w:szCs w:val="20"/>
        </w:rPr>
        <w:t xml:space="preserve">CONTRATO </w:t>
      </w:r>
      <w:r w:rsidR="004A3015" w:rsidRPr="007F7808">
        <w:rPr>
          <w:rFonts w:ascii="Century Gothic" w:hAnsi="Century Gothic"/>
          <w:b/>
          <w:color w:val="000000" w:themeColor="text1"/>
          <w:sz w:val="20"/>
          <w:szCs w:val="20"/>
        </w:rPr>
        <w:t>DE CONSTRUCCIÓN</w:t>
      </w:r>
    </w:p>
    <w:p w:rsidR="00D834CF" w:rsidRPr="007F7808" w:rsidRDefault="00D834CF" w:rsidP="00297403">
      <w:pPr>
        <w:shd w:val="clear" w:color="auto" w:fill="FFFFFF" w:themeFill="background1"/>
        <w:spacing w:after="0" w:line="240" w:lineRule="auto"/>
        <w:jc w:val="center"/>
        <w:rPr>
          <w:rFonts w:ascii="Century Gothic" w:hAnsi="Century Gothic"/>
          <w:b/>
          <w:color w:val="000000" w:themeColor="text1"/>
          <w:sz w:val="20"/>
          <w:szCs w:val="20"/>
        </w:rPr>
      </w:pPr>
    </w:p>
    <w:p w:rsidR="00D834CF" w:rsidRPr="007F7808" w:rsidRDefault="00F76222" w:rsidP="00297403">
      <w:pPr>
        <w:shd w:val="clear" w:color="auto" w:fill="FFFFFF" w:themeFill="background1"/>
        <w:spacing w:after="0" w:line="240" w:lineRule="auto"/>
        <w:jc w:val="center"/>
        <w:rPr>
          <w:rFonts w:ascii="Century Gothic" w:eastAsia="Times New Roman" w:hAnsi="Century Gothic" w:cs="Arial"/>
          <w:b/>
          <w:color w:val="000000" w:themeColor="text1"/>
          <w:sz w:val="20"/>
          <w:szCs w:val="20"/>
          <w:lang w:eastAsia="es-ES"/>
        </w:rPr>
      </w:pPr>
      <w:r w:rsidRPr="007F7808">
        <w:rPr>
          <w:rFonts w:ascii="Century Gothic" w:eastAsia="Times New Roman" w:hAnsi="Century Gothic" w:cs="Arial"/>
          <w:b/>
          <w:color w:val="000000" w:themeColor="text1"/>
          <w:sz w:val="20"/>
          <w:szCs w:val="20"/>
          <w:lang w:eastAsia="es-ES"/>
        </w:rPr>
        <w:t>BENEFICIARIO</w:t>
      </w:r>
      <w:r w:rsidR="00BA5573" w:rsidRPr="007F7808">
        <w:rPr>
          <w:rStyle w:val="Refdenotaalpie"/>
          <w:rFonts w:ascii="Century Gothic" w:eastAsia="Times New Roman" w:hAnsi="Century Gothic" w:cs="Arial"/>
          <w:b/>
          <w:color w:val="000000" w:themeColor="text1"/>
          <w:sz w:val="20"/>
          <w:szCs w:val="20"/>
          <w:lang w:eastAsia="es-ES"/>
        </w:rPr>
        <w:footnoteReference w:id="1"/>
      </w:r>
    </w:p>
    <w:p w:rsidR="00D834CF" w:rsidRPr="007F7808" w:rsidRDefault="00D834CF" w:rsidP="00297403">
      <w:pPr>
        <w:shd w:val="clear" w:color="auto" w:fill="FFFFFF" w:themeFill="background1"/>
        <w:spacing w:after="0" w:line="240" w:lineRule="auto"/>
        <w:rPr>
          <w:rFonts w:ascii="Century Gothic" w:eastAsia="Times New Roman" w:hAnsi="Century Gothic" w:cs="Arial"/>
          <w:b/>
          <w:color w:val="000000" w:themeColor="text1"/>
          <w:sz w:val="20"/>
          <w:szCs w:val="20"/>
          <w:lang w:eastAsia="es-ES"/>
        </w:rPr>
      </w:pPr>
    </w:p>
    <w:p w:rsidR="00D834CF" w:rsidRPr="007F7808" w:rsidRDefault="00D834CF" w:rsidP="00297403">
      <w:pPr>
        <w:shd w:val="clear" w:color="auto" w:fill="FFFFFF" w:themeFill="background1"/>
        <w:spacing w:after="0" w:line="240" w:lineRule="auto"/>
        <w:jc w:val="center"/>
        <w:rPr>
          <w:rFonts w:ascii="Century Gothic" w:hAnsi="Century Gothic"/>
          <w:b/>
          <w:color w:val="000000" w:themeColor="text1"/>
          <w:sz w:val="20"/>
          <w:szCs w:val="20"/>
        </w:rPr>
      </w:pPr>
      <w:r w:rsidRPr="007F7808">
        <w:rPr>
          <w:rFonts w:ascii="Century Gothic" w:hAnsi="Century Gothic"/>
          <w:b/>
          <w:color w:val="000000" w:themeColor="text1"/>
          <w:sz w:val="20"/>
          <w:szCs w:val="20"/>
        </w:rPr>
        <w:t>Y</w:t>
      </w:r>
    </w:p>
    <w:p w:rsidR="00D834CF" w:rsidRPr="007F7808" w:rsidRDefault="00D834CF" w:rsidP="00297403">
      <w:pPr>
        <w:shd w:val="clear" w:color="auto" w:fill="FFFFFF" w:themeFill="background1"/>
        <w:spacing w:after="0" w:line="240" w:lineRule="auto"/>
        <w:jc w:val="center"/>
        <w:rPr>
          <w:rFonts w:ascii="Century Gothic" w:hAnsi="Century Gothic"/>
          <w:b/>
          <w:color w:val="000000" w:themeColor="text1"/>
          <w:sz w:val="20"/>
          <w:szCs w:val="20"/>
        </w:rPr>
      </w:pPr>
    </w:p>
    <w:p w:rsidR="00D834CF" w:rsidRPr="007F7808" w:rsidRDefault="00D834CF" w:rsidP="00297403">
      <w:pPr>
        <w:shd w:val="clear" w:color="auto" w:fill="FFFFFF" w:themeFill="background1"/>
        <w:spacing w:after="0" w:line="240" w:lineRule="auto"/>
        <w:jc w:val="center"/>
        <w:rPr>
          <w:rFonts w:ascii="Century Gothic" w:eastAsia="Times New Roman" w:hAnsi="Century Gothic" w:cs="Arial"/>
          <w:b/>
          <w:color w:val="000000" w:themeColor="text1"/>
          <w:sz w:val="20"/>
          <w:szCs w:val="20"/>
          <w:lang w:eastAsia="es-ES"/>
        </w:rPr>
      </w:pPr>
      <w:r w:rsidRPr="007F7808">
        <w:rPr>
          <w:rFonts w:ascii="Century Gothic" w:eastAsia="Times New Roman" w:hAnsi="Century Gothic" w:cs="Arial"/>
          <w:b/>
          <w:color w:val="000000" w:themeColor="text1"/>
          <w:sz w:val="20"/>
          <w:szCs w:val="20"/>
          <w:lang w:eastAsia="es-ES"/>
        </w:rPr>
        <w:t>“NOMBRE O RAZÓN SOCIAL DEL CONTRATISTA”</w:t>
      </w:r>
    </w:p>
    <w:p w:rsidR="00190A77" w:rsidRPr="007F7808" w:rsidRDefault="00190A77" w:rsidP="00297403">
      <w:pPr>
        <w:shd w:val="clear" w:color="auto" w:fill="FFFFFF" w:themeFill="background1"/>
        <w:spacing w:after="0" w:line="240" w:lineRule="auto"/>
        <w:jc w:val="both"/>
        <w:rPr>
          <w:rFonts w:ascii="Century Gothic" w:hAnsi="Century Gothic"/>
          <w:b/>
          <w:color w:val="000000" w:themeColor="text1"/>
          <w:sz w:val="20"/>
          <w:szCs w:val="20"/>
        </w:rPr>
      </w:pPr>
    </w:p>
    <w:p w:rsidR="00370E4E" w:rsidRPr="00297403" w:rsidRDefault="00370E4E" w:rsidP="00297403">
      <w:pPr>
        <w:shd w:val="clear" w:color="auto" w:fill="FFFFFF" w:themeFill="background1"/>
        <w:spacing w:after="0" w:line="240" w:lineRule="auto"/>
        <w:jc w:val="both"/>
        <w:rPr>
          <w:rFonts w:ascii="Century Gothic" w:hAnsi="Century Gothic"/>
          <w:b/>
          <w:color w:val="000000" w:themeColor="text1"/>
          <w:sz w:val="16"/>
          <w:szCs w:val="16"/>
          <w:u w:val="single"/>
        </w:rPr>
      </w:pPr>
    </w:p>
    <w:p w:rsidR="00190A77" w:rsidRPr="00297403" w:rsidRDefault="00190A77" w:rsidP="00297403">
      <w:pPr>
        <w:shd w:val="clear" w:color="auto" w:fill="FFFFFF" w:themeFill="background1"/>
        <w:spacing w:after="0" w:line="240" w:lineRule="auto"/>
        <w:jc w:val="both"/>
        <w:rPr>
          <w:rFonts w:ascii="Century Gothic" w:hAnsi="Century Gothic"/>
          <w:b/>
          <w:color w:val="000000" w:themeColor="text1"/>
          <w:sz w:val="16"/>
          <w:szCs w:val="16"/>
        </w:rPr>
      </w:pPr>
    </w:p>
    <w:p w:rsidR="00E257A7" w:rsidRPr="00297403" w:rsidRDefault="00E257A7" w:rsidP="00297403">
      <w:pPr>
        <w:shd w:val="clear" w:color="auto" w:fill="FFFFFF" w:themeFill="background1"/>
        <w:spacing w:after="0" w:line="240" w:lineRule="auto"/>
        <w:jc w:val="both"/>
        <w:rPr>
          <w:rFonts w:ascii="Century Gothic" w:hAnsi="Century Gothic"/>
          <w:color w:val="000000" w:themeColor="text1"/>
          <w:sz w:val="20"/>
          <w:szCs w:val="20"/>
        </w:rPr>
      </w:pPr>
    </w:p>
    <w:p w:rsidR="00370E4E" w:rsidRPr="00297403" w:rsidRDefault="00D834CF" w:rsidP="00297403">
      <w:pPr>
        <w:shd w:val="clear" w:color="auto" w:fill="FFFFFF" w:themeFill="background1"/>
        <w:spacing w:after="0" w:line="240" w:lineRule="auto"/>
        <w:jc w:val="both"/>
        <w:rPr>
          <w:rFonts w:ascii="Century Gothic" w:hAnsi="Century Gothic"/>
          <w:color w:val="000000" w:themeColor="text1"/>
          <w:sz w:val="20"/>
          <w:szCs w:val="20"/>
        </w:rPr>
      </w:pPr>
      <w:r w:rsidRPr="00F00E85">
        <w:rPr>
          <w:rFonts w:ascii="Century Gothic" w:hAnsi="Century Gothic"/>
          <w:color w:val="000000" w:themeColor="text1"/>
          <w:sz w:val="20"/>
          <w:szCs w:val="20"/>
        </w:rPr>
        <w:t>En ……</w:t>
      </w:r>
      <w:proofErr w:type="gramStart"/>
      <w:r w:rsidRPr="00F00E85">
        <w:rPr>
          <w:rFonts w:ascii="Century Gothic" w:hAnsi="Century Gothic"/>
          <w:color w:val="000000" w:themeColor="text1"/>
          <w:sz w:val="20"/>
          <w:szCs w:val="20"/>
        </w:rPr>
        <w:t>…</w:t>
      </w:r>
      <w:r w:rsidRPr="00F00E85">
        <w:rPr>
          <w:rFonts w:ascii="Century Gothic" w:eastAsia="Times New Roman" w:hAnsi="Century Gothic" w:cs="Arial"/>
          <w:color w:val="000000" w:themeColor="text1"/>
          <w:sz w:val="20"/>
          <w:szCs w:val="20"/>
          <w:lang w:eastAsia="es-ES"/>
        </w:rPr>
        <w:t xml:space="preserve"> ,</w:t>
      </w:r>
      <w:proofErr w:type="gramEnd"/>
      <w:r w:rsidRPr="00F00E85">
        <w:rPr>
          <w:rFonts w:ascii="Century Gothic" w:hAnsi="Century Gothic"/>
          <w:color w:val="000000" w:themeColor="text1"/>
          <w:sz w:val="20"/>
          <w:szCs w:val="20"/>
        </w:rPr>
        <w:t xml:space="preserve"> a … de …………</w:t>
      </w:r>
      <w:r w:rsidR="00B1697A" w:rsidRPr="00F00E85">
        <w:rPr>
          <w:rFonts w:ascii="Century Gothic" w:hAnsi="Century Gothic"/>
          <w:color w:val="000000" w:themeColor="text1"/>
          <w:sz w:val="20"/>
          <w:szCs w:val="20"/>
        </w:rPr>
        <w:t xml:space="preserve"> de 20….</w:t>
      </w:r>
      <w:r w:rsidRPr="00F00E85">
        <w:rPr>
          <w:rFonts w:ascii="Century Gothic" w:hAnsi="Century Gothic"/>
          <w:color w:val="000000" w:themeColor="text1"/>
          <w:sz w:val="20"/>
          <w:szCs w:val="20"/>
        </w:rPr>
        <w:t xml:space="preserve">, entre </w:t>
      </w:r>
      <w:r w:rsidR="00C3683C" w:rsidRPr="00F00E85">
        <w:rPr>
          <w:rFonts w:ascii="Century Gothic" w:eastAsia="Times New Roman" w:hAnsi="Century Gothic" w:cs="Arial"/>
          <w:color w:val="000000" w:themeColor="text1"/>
          <w:sz w:val="20"/>
          <w:szCs w:val="20"/>
          <w:lang w:eastAsia="es-ES"/>
        </w:rPr>
        <w:t>EL BENEFICIARIO</w:t>
      </w:r>
      <w:r w:rsidR="00F00E85" w:rsidRPr="00F00E85">
        <w:rPr>
          <w:rFonts w:ascii="Century Gothic" w:eastAsia="Times New Roman" w:hAnsi="Century Gothic" w:cs="Arial"/>
          <w:color w:val="000000" w:themeColor="text1"/>
          <w:sz w:val="20"/>
          <w:szCs w:val="20"/>
          <w:lang w:eastAsia="es-ES"/>
        </w:rPr>
        <w:t>, representado por</w:t>
      </w:r>
      <w:r w:rsidRPr="00F00E85">
        <w:rPr>
          <w:rFonts w:ascii="Century Gothic" w:eastAsia="Times New Roman" w:hAnsi="Century Gothic" w:cs="Arial"/>
          <w:color w:val="000000" w:themeColor="text1"/>
          <w:sz w:val="20"/>
          <w:szCs w:val="20"/>
          <w:lang w:eastAsia="es-ES"/>
        </w:rPr>
        <w:t xml:space="preserve"> don</w:t>
      </w:r>
      <w:r w:rsidR="00B47B2E" w:rsidRPr="00F00E85">
        <w:rPr>
          <w:rFonts w:ascii="Century Gothic" w:eastAsia="Times New Roman" w:hAnsi="Century Gothic" w:cs="Arial"/>
          <w:color w:val="000000" w:themeColor="text1"/>
          <w:sz w:val="20"/>
          <w:szCs w:val="20"/>
          <w:lang w:eastAsia="es-ES"/>
        </w:rPr>
        <w:t>(ña)</w:t>
      </w:r>
      <w:r w:rsidRPr="00F00E85">
        <w:rPr>
          <w:rFonts w:ascii="Century Gothic" w:eastAsia="Times New Roman" w:hAnsi="Century Gothic" w:cs="Arial"/>
          <w:color w:val="000000" w:themeColor="text1"/>
          <w:sz w:val="20"/>
          <w:szCs w:val="20"/>
          <w:lang w:eastAsia="es-ES"/>
        </w:rPr>
        <w:t xml:space="preserve"> ………………., chileno, </w:t>
      </w:r>
      <w:r w:rsidRPr="00F00E85">
        <w:rPr>
          <w:rFonts w:ascii="Century Gothic" w:hAnsi="Century Gothic"/>
          <w:color w:val="000000" w:themeColor="text1"/>
          <w:sz w:val="20"/>
          <w:szCs w:val="20"/>
        </w:rPr>
        <w:t>cédula nacional de identidad Nº ……….</w:t>
      </w:r>
      <w:r w:rsidRPr="00F00E85">
        <w:rPr>
          <w:rFonts w:ascii="Century Gothic" w:eastAsia="Times New Roman" w:hAnsi="Century Gothic" w:cs="Arial"/>
          <w:color w:val="000000" w:themeColor="text1"/>
          <w:sz w:val="20"/>
          <w:szCs w:val="20"/>
          <w:lang w:eastAsia="es-ES"/>
        </w:rPr>
        <w:t xml:space="preserve"> domiciliado</w:t>
      </w:r>
      <w:r w:rsidR="00810E7A" w:rsidRPr="00F00E85">
        <w:rPr>
          <w:rFonts w:ascii="Century Gothic" w:eastAsia="Times New Roman" w:hAnsi="Century Gothic" w:cs="Arial"/>
          <w:color w:val="000000" w:themeColor="text1"/>
          <w:sz w:val="20"/>
          <w:szCs w:val="20"/>
          <w:lang w:eastAsia="es-ES"/>
        </w:rPr>
        <w:t>/a</w:t>
      </w:r>
      <w:r w:rsidRPr="00F00E85">
        <w:rPr>
          <w:rFonts w:ascii="Century Gothic" w:eastAsia="Times New Roman" w:hAnsi="Century Gothic" w:cs="Arial"/>
          <w:color w:val="000000" w:themeColor="text1"/>
          <w:sz w:val="20"/>
          <w:szCs w:val="20"/>
          <w:lang w:eastAsia="es-ES"/>
        </w:rPr>
        <w:t xml:space="preserve"> en</w:t>
      </w:r>
      <w:r w:rsidRPr="00F00E85">
        <w:rPr>
          <w:rFonts w:ascii="Century Gothic" w:eastAsia="Times New Roman" w:hAnsi="Century Gothic" w:cs="Arial"/>
          <w:b/>
          <w:color w:val="000000" w:themeColor="text1"/>
          <w:sz w:val="20"/>
          <w:szCs w:val="20"/>
          <w:lang w:eastAsia="es-ES"/>
        </w:rPr>
        <w:t xml:space="preserve"> …………</w:t>
      </w:r>
      <w:r w:rsidRPr="00F00E85">
        <w:rPr>
          <w:rFonts w:ascii="Century Gothic" w:eastAsia="Times New Roman" w:hAnsi="Century Gothic" w:cs="Arial"/>
          <w:color w:val="000000" w:themeColor="text1"/>
          <w:sz w:val="20"/>
          <w:szCs w:val="20"/>
          <w:lang w:eastAsia="es-ES"/>
        </w:rPr>
        <w:t>,</w:t>
      </w:r>
      <w:r w:rsidRPr="00F00E85">
        <w:rPr>
          <w:rFonts w:ascii="Century Gothic" w:hAnsi="Century Gothic"/>
          <w:color w:val="000000" w:themeColor="text1"/>
          <w:sz w:val="20"/>
          <w:szCs w:val="20"/>
        </w:rPr>
        <w:t xml:space="preserve"> comuna de ……</w:t>
      </w:r>
      <w:proofErr w:type="gramStart"/>
      <w:r w:rsidRPr="00F00E85">
        <w:rPr>
          <w:rFonts w:ascii="Century Gothic" w:hAnsi="Century Gothic"/>
          <w:color w:val="000000" w:themeColor="text1"/>
          <w:sz w:val="20"/>
          <w:szCs w:val="20"/>
        </w:rPr>
        <w:t>…….</w:t>
      </w:r>
      <w:proofErr w:type="gramEnd"/>
      <w:r w:rsidRPr="00F00E85">
        <w:rPr>
          <w:rFonts w:ascii="Century Gothic" w:eastAsia="Times New Roman" w:hAnsi="Century Gothic" w:cs="Arial"/>
          <w:color w:val="000000" w:themeColor="text1"/>
          <w:sz w:val="20"/>
          <w:szCs w:val="20"/>
          <w:lang w:eastAsia="es-ES"/>
        </w:rPr>
        <w:t>,</w:t>
      </w:r>
      <w:r w:rsidRPr="00F00E85">
        <w:rPr>
          <w:rFonts w:ascii="Century Gothic" w:hAnsi="Century Gothic"/>
          <w:color w:val="000000" w:themeColor="text1"/>
          <w:sz w:val="20"/>
          <w:szCs w:val="20"/>
        </w:rPr>
        <w:t xml:space="preserve"> Región ……………………</w:t>
      </w:r>
      <w:r w:rsidRPr="00F00E85">
        <w:rPr>
          <w:rFonts w:ascii="Century Gothic" w:eastAsia="Times New Roman" w:hAnsi="Century Gothic" w:cs="Arial"/>
          <w:color w:val="000000" w:themeColor="text1"/>
          <w:sz w:val="20"/>
          <w:szCs w:val="20"/>
          <w:lang w:eastAsia="es-ES"/>
        </w:rPr>
        <w:t>;</w:t>
      </w:r>
      <w:r w:rsidRPr="00F00E85">
        <w:rPr>
          <w:rFonts w:ascii="Century Gothic" w:hAnsi="Century Gothic"/>
          <w:color w:val="000000" w:themeColor="text1"/>
          <w:sz w:val="20"/>
          <w:szCs w:val="20"/>
        </w:rPr>
        <w:t xml:space="preserve"> </w:t>
      </w:r>
      <w:r w:rsidR="00BE27B8" w:rsidRPr="00F00E85">
        <w:rPr>
          <w:rFonts w:ascii="Century Gothic" w:eastAsia="Times New Roman" w:hAnsi="Century Gothic" w:cs="Arial"/>
          <w:color w:val="000000" w:themeColor="text1"/>
          <w:sz w:val="20"/>
          <w:szCs w:val="20"/>
          <w:lang w:eastAsia="es-ES"/>
        </w:rPr>
        <w:t>y</w:t>
      </w:r>
      <w:r w:rsidRPr="00F00E85">
        <w:rPr>
          <w:rFonts w:ascii="Century Gothic" w:eastAsia="Times New Roman" w:hAnsi="Century Gothic" w:cs="Arial"/>
          <w:color w:val="000000" w:themeColor="text1"/>
          <w:sz w:val="20"/>
          <w:szCs w:val="20"/>
          <w:lang w:eastAsia="es-ES"/>
        </w:rPr>
        <w:t xml:space="preserve"> “NOMBRE O RAZÓN SOCIAL DEL CONTRATISTA”,</w:t>
      </w:r>
      <w:r w:rsidRPr="00F00E85">
        <w:rPr>
          <w:rFonts w:ascii="Century Gothic" w:hAnsi="Century Gothic"/>
          <w:color w:val="000000" w:themeColor="text1"/>
          <w:sz w:val="20"/>
          <w:szCs w:val="20"/>
        </w:rPr>
        <w:t xml:space="preserve"> RUT Nº ………………</w:t>
      </w:r>
      <w:r w:rsidRPr="00F00E85">
        <w:rPr>
          <w:rFonts w:ascii="Century Gothic" w:eastAsia="Times New Roman" w:hAnsi="Century Gothic" w:cs="Arial"/>
          <w:color w:val="000000" w:themeColor="text1"/>
          <w:sz w:val="20"/>
          <w:szCs w:val="20"/>
          <w:lang w:eastAsia="es-ES"/>
        </w:rPr>
        <w:t>,</w:t>
      </w:r>
      <w:r w:rsidRPr="00F00E85">
        <w:rPr>
          <w:rFonts w:ascii="Century Gothic" w:hAnsi="Century Gothic"/>
          <w:color w:val="000000" w:themeColor="text1"/>
          <w:sz w:val="20"/>
          <w:szCs w:val="20"/>
        </w:rPr>
        <w:t xml:space="preserve"> representada por </w:t>
      </w:r>
      <w:r w:rsidRPr="00F00E85">
        <w:rPr>
          <w:rFonts w:ascii="Century Gothic" w:eastAsia="Times New Roman" w:hAnsi="Century Gothic" w:cs="Arial"/>
          <w:color w:val="000000" w:themeColor="text1"/>
          <w:sz w:val="20"/>
          <w:szCs w:val="20"/>
          <w:lang w:eastAsia="es-ES"/>
        </w:rPr>
        <w:t>don</w:t>
      </w:r>
      <w:r w:rsidR="00BE27B8" w:rsidRPr="00F00E85">
        <w:rPr>
          <w:rFonts w:ascii="Century Gothic" w:eastAsia="Times New Roman" w:hAnsi="Century Gothic" w:cs="Arial"/>
          <w:color w:val="000000" w:themeColor="text1"/>
          <w:sz w:val="20"/>
          <w:szCs w:val="20"/>
          <w:lang w:eastAsia="es-ES"/>
        </w:rPr>
        <w:t>(ña)</w:t>
      </w:r>
      <w:r w:rsidRPr="00F00E85">
        <w:rPr>
          <w:rFonts w:ascii="Century Gothic" w:eastAsia="Times New Roman" w:hAnsi="Century Gothic" w:cs="Arial"/>
          <w:color w:val="000000" w:themeColor="text1"/>
          <w:sz w:val="20"/>
          <w:szCs w:val="20"/>
          <w:lang w:eastAsia="es-ES"/>
        </w:rPr>
        <w:t xml:space="preserve"> ………….,</w:t>
      </w:r>
      <w:r w:rsidRPr="00F00E85">
        <w:rPr>
          <w:rFonts w:ascii="Century Gothic" w:hAnsi="Century Gothic"/>
          <w:color w:val="000000" w:themeColor="text1"/>
          <w:sz w:val="20"/>
          <w:szCs w:val="20"/>
        </w:rPr>
        <w:t xml:space="preserve"> profesión </w:t>
      </w:r>
      <w:r w:rsidRPr="00F00E85">
        <w:rPr>
          <w:rFonts w:ascii="Century Gothic" w:eastAsia="Times New Roman" w:hAnsi="Century Gothic" w:cs="Arial"/>
          <w:color w:val="000000" w:themeColor="text1"/>
          <w:sz w:val="20"/>
          <w:szCs w:val="20"/>
          <w:lang w:eastAsia="es-ES"/>
        </w:rPr>
        <w:t>u oficio</w:t>
      </w:r>
      <w:r w:rsidRPr="00F00E85">
        <w:rPr>
          <w:rFonts w:ascii="Century Gothic" w:hAnsi="Century Gothic"/>
          <w:color w:val="000000" w:themeColor="text1"/>
          <w:sz w:val="20"/>
          <w:szCs w:val="20"/>
        </w:rPr>
        <w:t xml:space="preserve">, </w:t>
      </w:r>
      <w:r w:rsidRPr="00297403">
        <w:rPr>
          <w:rFonts w:ascii="Century Gothic" w:hAnsi="Century Gothic"/>
          <w:color w:val="000000" w:themeColor="text1"/>
          <w:sz w:val="20"/>
          <w:szCs w:val="20"/>
        </w:rPr>
        <w:t>chileno, cédula nacional de identidad Nº …………….</w:t>
      </w:r>
      <w:r w:rsidRPr="00297403">
        <w:rPr>
          <w:rFonts w:ascii="Century Gothic" w:eastAsia="Times New Roman" w:hAnsi="Century Gothic" w:cs="Arial"/>
          <w:color w:val="000000" w:themeColor="text1"/>
          <w:sz w:val="20"/>
          <w:szCs w:val="20"/>
          <w:lang w:eastAsia="es-ES"/>
        </w:rPr>
        <w:t>,  domiciliado</w:t>
      </w:r>
      <w:r w:rsidRPr="00297403">
        <w:rPr>
          <w:rFonts w:ascii="Century Gothic" w:hAnsi="Century Gothic"/>
          <w:color w:val="000000" w:themeColor="text1"/>
          <w:sz w:val="20"/>
          <w:szCs w:val="20"/>
        </w:rPr>
        <w:t xml:space="preserve"> en …………….</w:t>
      </w:r>
      <w:r w:rsidRPr="00297403">
        <w:rPr>
          <w:rFonts w:ascii="Century Gothic" w:eastAsia="Times New Roman" w:hAnsi="Century Gothic" w:cs="Arial"/>
          <w:color w:val="000000" w:themeColor="text1"/>
          <w:sz w:val="20"/>
          <w:szCs w:val="20"/>
          <w:lang w:eastAsia="es-ES"/>
        </w:rPr>
        <w:t>,</w:t>
      </w:r>
      <w:r w:rsidRPr="00297403">
        <w:rPr>
          <w:rFonts w:ascii="Century Gothic" w:hAnsi="Century Gothic"/>
          <w:color w:val="000000" w:themeColor="text1"/>
          <w:sz w:val="20"/>
          <w:szCs w:val="20"/>
        </w:rPr>
        <w:t xml:space="preserve"> comuna de …………..</w:t>
      </w:r>
      <w:r w:rsidRPr="00297403">
        <w:rPr>
          <w:rFonts w:ascii="Century Gothic" w:eastAsia="Times New Roman" w:hAnsi="Century Gothic" w:cs="Arial"/>
          <w:color w:val="000000" w:themeColor="text1"/>
          <w:sz w:val="20"/>
          <w:szCs w:val="20"/>
          <w:lang w:eastAsia="es-ES"/>
        </w:rPr>
        <w:t>,</w:t>
      </w:r>
      <w:r w:rsidRPr="00297403">
        <w:rPr>
          <w:rFonts w:ascii="Century Gothic" w:hAnsi="Century Gothic"/>
          <w:color w:val="000000" w:themeColor="text1"/>
          <w:sz w:val="20"/>
          <w:szCs w:val="20"/>
        </w:rPr>
        <w:t xml:space="preserve"> Región …………</w:t>
      </w:r>
      <w:r w:rsidRPr="00297403">
        <w:rPr>
          <w:rFonts w:ascii="Century Gothic" w:eastAsia="Times New Roman" w:hAnsi="Century Gothic" w:cs="Arial"/>
          <w:color w:val="000000" w:themeColor="text1"/>
          <w:sz w:val="20"/>
          <w:szCs w:val="20"/>
          <w:lang w:eastAsia="es-ES"/>
        </w:rPr>
        <w:t>,</w:t>
      </w:r>
      <w:r w:rsidRPr="00297403">
        <w:rPr>
          <w:rFonts w:ascii="Century Gothic" w:hAnsi="Century Gothic"/>
          <w:color w:val="000000" w:themeColor="text1"/>
          <w:sz w:val="20"/>
          <w:szCs w:val="20"/>
        </w:rPr>
        <w:t xml:space="preserve"> en adelante también el CONTRATISTA, se ha convenido en la celebración del siguiente contrato de construcción: </w:t>
      </w:r>
    </w:p>
    <w:p w:rsidR="00370E4E" w:rsidRPr="00297403" w:rsidRDefault="00370E4E" w:rsidP="00297403">
      <w:pPr>
        <w:shd w:val="clear" w:color="auto" w:fill="FFFFFF" w:themeFill="background1"/>
        <w:spacing w:line="240" w:lineRule="auto"/>
        <w:jc w:val="both"/>
        <w:rPr>
          <w:rFonts w:ascii="Century Gothic" w:hAnsi="Century Gothic"/>
          <w:b/>
          <w:color w:val="000000" w:themeColor="text1"/>
          <w:sz w:val="20"/>
          <w:szCs w:val="20"/>
        </w:rPr>
      </w:pPr>
    </w:p>
    <w:p w:rsidR="00850AB0" w:rsidRPr="00297403" w:rsidRDefault="007F7808" w:rsidP="00297403">
      <w:pPr>
        <w:shd w:val="clear" w:color="auto" w:fill="FFFFFF" w:themeFill="background1"/>
        <w:spacing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t xml:space="preserve">PRIMERA. </w:t>
      </w:r>
      <w:r w:rsidRPr="00297403">
        <w:rPr>
          <w:rFonts w:ascii="Century Gothic" w:hAnsi="Century Gothic"/>
          <w:b/>
          <w:color w:val="000000" w:themeColor="text1"/>
          <w:sz w:val="20"/>
          <w:szCs w:val="20"/>
        </w:rPr>
        <w:t xml:space="preserve">Marco Normativo </w:t>
      </w:r>
      <w:r>
        <w:rPr>
          <w:rFonts w:ascii="Century Gothic" w:hAnsi="Century Gothic"/>
          <w:b/>
          <w:color w:val="000000" w:themeColor="text1"/>
          <w:sz w:val="20"/>
          <w:szCs w:val="20"/>
        </w:rPr>
        <w:t>y</w:t>
      </w:r>
      <w:r w:rsidRPr="00297403">
        <w:rPr>
          <w:rFonts w:ascii="Century Gothic" w:hAnsi="Century Gothic"/>
          <w:b/>
          <w:color w:val="000000" w:themeColor="text1"/>
          <w:sz w:val="20"/>
          <w:szCs w:val="20"/>
        </w:rPr>
        <w:t xml:space="preserve"> Antecedentes </w:t>
      </w:r>
      <w:r>
        <w:rPr>
          <w:rFonts w:ascii="Century Gothic" w:hAnsi="Century Gothic"/>
          <w:b/>
          <w:color w:val="000000" w:themeColor="text1"/>
          <w:sz w:val="20"/>
          <w:szCs w:val="20"/>
        </w:rPr>
        <w:t>d</w:t>
      </w:r>
      <w:r w:rsidRPr="00297403">
        <w:rPr>
          <w:rFonts w:ascii="Century Gothic" w:hAnsi="Century Gothic"/>
          <w:b/>
          <w:color w:val="000000" w:themeColor="text1"/>
          <w:sz w:val="20"/>
          <w:szCs w:val="20"/>
        </w:rPr>
        <w:t>el Contrato</w:t>
      </w:r>
    </w:p>
    <w:p w:rsidR="00D80A69" w:rsidRDefault="001F6C62" w:rsidP="00D80A69">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Constituyen el</w:t>
      </w:r>
      <w:r w:rsidR="00D80A69" w:rsidRPr="00297403">
        <w:rPr>
          <w:rFonts w:ascii="Century Gothic" w:hAnsi="Century Gothic"/>
          <w:color w:val="000000" w:themeColor="text1"/>
          <w:sz w:val="20"/>
          <w:szCs w:val="20"/>
        </w:rPr>
        <w:t xml:space="preserve"> marco normativo </w:t>
      </w:r>
      <w:r>
        <w:rPr>
          <w:rFonts w:ascii="Century Gothic" w:hAnsi="Century Gothic"/>
          <w:color w:val="000000" w:themeColor="text1"/>
          <w:sz w:val="20"/>
          <w:szCs w:val="20"/>
        </w:rPr>
        <w:t>del presente contrato especialmente las siguientes normas</w:t>
      </w:r>
      <w:r w:rsidR="00D80A69">
        <w:rPr>
          <w:rFonts w:ascii="Century Gothic" w:hAnsi="Century Gothic"/>
          <w:color w:val="000000" w:themeColor="text1"/>
          <w:sz w:val="20"/>
          <w:szCs w:val="20"/>
        </w:rPr>
        <w:t>:</w:t>
      </w:r>
    </w:p>
    <w:p w:rsidR="00D80A69" w:rsidRDefault="00D80A69"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D80A69">
        <w:rPr>
          <w:rFonts w:ascii="Century Gothic" w:hAnsi="Century Gothic"/>
          <w:color w:val="000000" w:themeColor="text1"/>
          <w:sz w:val="20"/>
          <w:szCs w:val="20"/>
        </w:rPr>
        <w:t>D.S. N° 27 (V. y U.), del año 2016, que regula el Programa de Mejoramiento de Viviendas y Barrios</w:t>
      </w:r>
      <w:r w:rsidR="005C11F5">
        <w:rPr>
          <w:rFonts w:ascii="Century Gothic" w:hAnsi="Century Gothic"/>
          <w:color w:val="000000" w:themeColor="text1"/>
          <w:sz w:val="20"/>
          <w:szCs w:val="20"/>
        </w:rPr>
        <w:t>, en adelante D.S. N° 27</w:t>
      </w:r>
      <w:r w:rsidRPr="00D80A69">
        <w:rPr>
          <w:rFonts w:ascii="Century Gothic" w:hAnsi="Century Gothic"/>
          <w:color w:val="000000" w:themeColor="text1"/>
          <w:sz w:val="20"/>
          <w:szCs w:val="20"/>
        </w:rPr>
        <w:t xml:space="preserve">; </w:t>
      </w:r>
    </w:p>
    <w:p w:rsidR="00D80A69" w:rsidRDefault="00D80A69"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D80A69">
        <w:rPr>
          <w:rFonts w:ascii="Century Gothic" w:hAnsi="Century Gothic"/>
          <w:color w:val="000000" w:themeColor="text1"/>
          <w:sz w:val="20"/>
          <w:szCs w:val="20"/>
        </w:rPr>
        <w:t>Res. Ex. N° 5081, (V. y U.), de 2016, que aprueba Formato de Convenio Regional de Asistencia Técnic</w:t>
      </w:r>
      <w:r w:rsidR="005C11F5">
        <w:rPr>
          <w:rFonts w:ascii="Century Gothic" w:hAnsi="Century Gothic"/>
          <w:color w:val="000000" w:themeColor="text1"/>
          <w:sz w:val="20"/>
          <w:szCs w:val="20"/>
        </w:rPr>
        <w:t>a para Programas Habitacionales;</w:t>
      </w:r>
      <w:r w:rsidRPr="00D80A69">
        <w:rPr>
          <w:rFonts w:ascii="Century Gothic" w:hAnsi="Century Gothic"/>
          <w:color w:val="000000" w:themeColor="text1"/>
          <w:sz w:val="20"/>
          <w:szCs w:val="20"/>
        </w:rPr>
        <w:t xml:space="preserve"> </w:t>
      </w:r>
    </w:p>
    <w:p w:rsidR="00344F8B" w:rsidRDefault="00344F8B"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344F8B">
        <w:rPr>
          <w:rFonts w:ascii="Century Gothic" w:hAnsi="Century Gothic"/>
          <w:color w:val="000000" w:themeColor="text1"/>
          <w:sz w:val="20"/>
          <w:szCs w:val="20"/>
        </w:rPr>
        <w:t xml:space="preserve">Res. Ex. N° </w:t>
      </w:r>
      <w:r>
        <w:rPr>
          <w:rFonts w:ascii="Century Gothic" w:hAnsi="Century Gothic"/>
          <w:color w:val="000000" w:themeColor="text1"/>
          <w:sz w:val="20"/>
          <w:szCs w:val="20"/>
        </w:rPr>
        <w:t>2167</w:t>
      </w:r>
      <w:r w:rsidRPr="00344F8B">
        <w:rPr>
          <w:rFonts w:ascii="Century Gothic" w:hAnsi="Century Gothic"/>
          <w:color w:val="000000" w:themeColor="text1"/>
          <w:sz w:val="20"/>
          <w:szCs w:val="20"/>
        </w:rPr>
        <w:t>, (V. y U.), de 201</w:t>
      </w:r>
      <w:r>
        <w:rPr>
          <w:rFonts w:ascii="Century Gothic" w:hAnsi="Century Gothic"/>
          <w:color w:val="000000" w:themeColor="text1"/>
          <w:sz w:val="20"/>
          <w:szCs w:val="20"/>
        </w:rPr>
        <w:t>9</w:t>
      </w:r>
      <w:r w:rsidRPr="00344F8B">
        <w:rPr>
          <w:rFonts w:ascii="Century Gothic" w:hAnsi="Century Gothic"/>
          <w:color w:val="000000" w:themeColor="text1"/>
          <w:sz w:val="20"/>
          <w:szCs w:val="20"/>
        </w:rPr>
        <w:t xml:space="preserve">, que aprueba </w:t>
      </w:r>
      <w:r>
        <w:rPr>
          <w:rFonts w:ascii="Century Gothic" w:hAnsi="Century Gothic"/>
          <w:color w:val="000000" w:themeColor="text1"/>
          <w:sz w:val="20"/>
          <w:szCs w:val="20"/>
        </w:rPr>
        <w:t xml:space="preserve">instrucciones para aplicar el </w:t>
      </w:r>
      <w:r w:rsidRPr="00344F8B">
        <w:rPr>
          <w:rFonts w:ascii="Century Gothic" w:hAnsi="Century Gothic"/>
          <w:color w:val="000000" w:themeColor="text1"/>
          <w:sz w:val="20"/>
          <w:szCs w:val="20"/>
        </w:rPr>
        <w:t>Convenio Regional de Asistencia Técnica</w:t>
      </w:r>
      <w:r>
        <w:rPr>
          <w:rFonts w:ascii="Century Gothic" w:hAnsi="Century Gothic"/>
          <w:color w:val="000000" w:themeColor="text1"/>
          <w:sz w:val="20"/>
          <w:szCs w:val="20"/>
        </w:rPr>
        <w:t xml:space="preserve"> al</w:t>
      </w:r>
      <w:r w:rsidRPr="00344F8B">
        <w:rPr>
          <w:rFonts w:ascii="Century Gothic" w:hAnsi="Century Gothic"/>
          <w:color w:val="000000" w:themeColor="text1"/>
          <w:sz w:val="20"/>
          <w:szCs w:val="20"/>
        </w:rPr>
        <w:t xml:space="preserve"> Programa</w:t>
      </w:r>
      <w:r>
        <w:rPr>
          <w:rFonts w:ascii="Century Gothic" w:hAnsi="Century Gothic"/>
          <w:color w:val="000000" w:themeColor="text1"/>
          <w:sz w:val="20"/>
          <w:szCs w:val="20"/>
        </w:rPr>
        <w:t xml:space="preserve"> de Mejoramiento de Viviendas y Barrios;</w:t>
      </w:r>
    </w:p>
    <w:p w:rsidR="00D80A69" w:rsidRDefault="00D80A69"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D80A69">
        <w:rPr>
          <w:rFonts w:ascii="Century Gothic" w:hAnsi="Century Gothic"/>
          <w:color w:val="000000" w:themeColor="text1"/>
          <w:sz w:val="20"/>
          <w:szCs w:val="20"/>
        </w:rPr>
        <w:t>Res. Ex.- N° 1237, (V. y U.), de 2019, que Fija Procedimiento para la Prestación de Servicios de Asistencia Técnica y Fiscalización Técnica de Obras</w:t>
      </w:r>
      <w:r w:rsidR="00344F8B">
        <w:rPr>
          <w:rFonts w:ascii="Century Gothic" w:hAnsi="Century Gothic"/>
          <w:color w:val="000000" w:themeColor="text1"/>
          <w:sz w:val="20"/>
          <w:szCs w:val="20"/>
        </w:rPr>
        <w:t>;</w:t>
      </w:r>
    </w:p>
    <w:p w:rsidR="00D80A69" w:rsidRDefault="007F7808"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7F7808">
        <w:rPr>
          <w:rFonts w:ascii="Century Gothic" w:hAnsi="Century Gothic"/>
          <w:color w:val="000000" w:themeColor="text1"/>
          <w:sz w:val="20"/>
          <w:szCs w:val="20"/>
        </w:rPr>
        <w:t xml:space="preserve">Los </w:t>
      </w:r>
      <w:r w:rsidR="00D80A69" w:rsidRPr="007F7808">
        <w:rPr>
          <w:rFonts w:ascii="Century Gothic" w:hAnsi="Century Gothic"/>
          <w:color w:val="000000" w:themeColor="text1"/>
          <w:sz w:val="20"/>
          <w:szCs w:val="20"/>
        </w:rPr>
        <w:t>Itemizados Técnico</w:t>
      </w:r>
      <w:r w:rsidRPr="007F7808">
        <w:rPr>
          <w:rFonts w:ascii="Century Gothic" w:hAnsi="Century Gothic"/>
          <w:color w:val="000000" w:themeColor="text1"/>
          <w:sz w:val="20"/>
          <w:szCs w:val="20"/>
        </w:rPr>
        <w:t>s</w:t>
      </w:r>
      <w:r w:rsidR="00D80A69" w:rsidRPr="007F7808">
        <w:rPr>
          <w:rFonts w:ascii="Century Gothic" w:hAnsi="Century Gothic"/>
          <w:color w:val="000000" w:themeColor="text1"/>
          <w:sz w:val="20"/>
          <w:szCs w:val="20"/>
        </w:rPr>
        <w:t>, Tablas de Costos y/o factores multiplicadores del subsidio e incrementos</w:t>
      </w:r>
      <w:r w:rsidRPr="007F7808">
        <w:rPr>
          <w:rFonts w:ascii="Century Gothic" w:hAnsi="Century Gothic"/>
          <w:color w:val="000000" w:themeColor="text1"/>
          <w:sz w:val="20"/>
          <w:szCs w:val="20"/>
        </w:rPr>
        <w:t xml:space="preserve"> que se aprueben por resolución del Mini</w:t>
      </w:r>
      <w:r w:rsidR="00344F8B">
        <w:rPr>
          <w:rFonts w:ascii="Century Gothic" w:hAnsi="Century Gothic"/>
          <w:color w:val="000000" w:themeColor="text1"/>
          <w:sz w:val="20"/>
          <w:szCs w:val="20"/>
        </w:rPr>
        <w:t>stro de Vivienda y Urbanismo, y</w:t>
      </w:r>
      <w:r w:rsidR="00D80A69" w:rsidRPr="00D80A69">
        <w:rPr>
          <w:rFonts w:ascii="Century Gothic" w:hAnsi="Century Gothic"/>
          <w:color w:val="000000" w:themeColor="text1"/>
          <w:sz w:val="20"/>
          <w:szCs w:val="20"/>
        </w:rPr>
        <w:t xml:space="preserve"> </w:t>
      </w:r>
    </w:p>
    <w:p w:rsidR="00D80A69" w:rsidRPr="00D80A69" w:rsidRDefault="00344F8B"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 xml:space="preserve">La </w:t>
      </w:r>
      <w:r w:rsidR="00D80A69">
        <w:rPr>
          <w:rFonts w:ascii="Century Gothic" w:hAnsi="Century Gothic"/>
          <w:color w:val="000000" w:themeColor="text1"/>
          <w:sz w:val="20"/>
          <w:szCs w:val="20"/>
        </w:rPr>
        <w:t>Res. Ex. N° ___, (V. y U.), de 202_, que llamó a postulación de proyectos en el marco del DS N° 27, y</w:t>
      </w:r>
      <w:r w:rsidR="00D80A69" w:rsidRPr="00D80A69">
        <w:rPr>
          <w:rFonts w:ascii="Century Gothic" w:hAnsi="Century Gothic"/>
          <w:color w:val="000000" w:themeColor="text1"/>
          <w:sz w:val="20"/>
          <w:szCs w:val="20"/>
        </w:rPr>
        <w:t xml:space="preserve"> sus modificaciones.</w:t>
      </w:r>
    </w:p>
    <w:p w:rsidR="00D80A69" w:rsidRPr="00297403" w:rsidRDefault="00D80A69" w:rsidP="00D80A69">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p>
    <w:p w:rsidR="00D80A69" w:rsidRDefault="00D80A69" w:rsidP="00D80A69">
      <w:pPr>
        <w:shd w:val="clear" w:color="auto" w:fill="FFFFFF" w:themeFill="background1"/>
        <w:spacing w:after="0" w:line="240" w:lineRule="auto"/>
        <w:jc w:val="both"/>
        <w:rPr>
          <w:rFonts w:ascii="Century Gothic" w:hAnsi="Century Gothic"/>
          <w:color w:val="000000" w:themeColor="text1"/>
          <w:sz w:val="20"/>
          <w:szCs w:val="20"/>
          <w:u w:val="single"/>
        </w:rPr>
      </w:pPr>
      <w:r w:rsidRPr="00297403">
        <w:rPr>
          <w:rFonts w:ascii="Century Gothic" w:hAnsi="Century Gothic"/>
          <w:color w:val="000000" w:themeColor="text1"/>
          <w:sz w:val="20"/>
          <w:szCs w:val="20"/>
        </w:rPr>
        <w:t xml:space="preserve">Con fecha </w:t>
      </w:r>
      <w:proofErr w:type="gramStart"/>
      <w:r w:rsidRPr="00297403">
        <w:rPr>
          <w:rFonts w:ascii="Century Gothic" w:hAnsi="Century Gothic"/>
          <w:color w:val="000000" w:themeColor="text1"/>
          <w:sz w:val="20"/>
          <w:szCs w:val="20"/>
        </w:rPr>
        <w:t>…….</w:t>
      </w:r>
      <w:proofErr w:type="gramEnd"/>
      <w:r w:rsidRPr="00297403">
        <w:rPr>
          <w:rFonts w:ascii="Century Gothic" w:hAnsi="Century Gothic"/>
          <w:color w:val="000000" w:themeColor="text1"/>
          <w:sz w:val="20"/>
          <w:szCs w:val="20"/>
        </w:rPr>
        <w:t>. el BENEFICIARIO y la ENTIDAD</w:t>
      </w:r>
      <w:r>
        <w:rPr>
          <w:rFonts w:ascii="Century Gothic" w:hAnsi="Century Gothic"/>
          <w:color w:val="000000" w:themeColor="text1"/>
          <w:sz w:val="20"/>
          <w:szCs w:val="20"/>
        </w:rPr>
        <w:t xml:space="preserve"> PATROCINANTE ______</w:t>
      </w:r>
      <w:r w:rsidR="00D548E4">
        <w:rPr>
          <w:rFonts w:ascii="Century Gothic" w:hAnsi="Century Gothic"/>
          <w:color w:val="000000" w:themeColor="text1"/>
          <w:sz w:val="20"/>
          <w:szCs w:val="20"/>
        </w:rPr>
        <w:t>, en adelante también la ENTIDAD,</w:t>
      </w:r>
      <w:r w:rsidRPr="00297403">
        <w:rPr>
          <w:rFonts w:ascii="Century Gothic" w:hAnsi="Century Gothic"/>
          <w:color w:val="000000" w:themeColor="text1"/>
          <w:sz w:val="20"/>
          <w:szCs w:val="20"/>
        </w:rPr>
        <w:t xml:space="preserve"> suscribieron un contrato en virtud del cual </w:t>
      </w:r>
      <w:r w:rsidR="00D548E4">
        <w:rPr>
          <w:rFonts w:ascii="Century Gothic" w:hAnsi="Century Gothic"/>
          <w:color w:val="000000" w:themeColor="text1"/>
          <w:sz w:val="20"/>
          <w:szCs w:val="20"/>
        </w:rPr>
        <w:t>esta última</w:t>
      </w:r>
      <w:r w:rsidRPr="00297403">
        <w:rPr>
          <w:rFonts w:ascii="Century Gothic" w:hAnsi="Century Gothic"/>
          <w:color w:val="000000" w:themeColor="text1"/>
          <w:sz w:val="20"/>
          <w:szCs w:val="20"/>
        </w:rPr>
        <w:t xml:space="preserve"> se obligó a prestar los servicios de asistencia técnica, jurídica y social necesarios para ingresar al SERVIU</w:t>
      </w:r>
      <w:r w:rsidR="00C846EF" w:rsidRPr="00C846EF">
        <w:rPr>
          <w:rFonts w:ascii="Century Gothic" w:hAnsi="Century Gothic"/>
          <w:bCs/>
          <w:color w:val="000000" w:themeColor="text1"/>
          <w:sz w:val="20"/>
          <w:szCs w:val="20"/>
          <w:lang w:val="es-CL"/>
        </w:rPr>
        <w:t xml:space="preserve"> de la Región de ________, en adelante también SERVIU, </w:t>
      </w:r>
      <w:r w:rsidRPr="00297403">
        <w:rPr>
          <w:rFonts w:ascii="Century Gothic" w:hAnsi="Century Gothic"/>
          <w:color w:val="000000" w:themeColor="text1"/>
          <w:sz w:val="20"/>
          <w:szCs w:val="20"/>
        </w:rPr>
        <w:t>un Proyecto</w:t>
      </w:r>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con el objeto que el BENEFIC</w:t>
      </w:r>
      <w:r w:rsidR="005C11F5">
        <w:rPr>
          <w:rFonts w:ascii="Century Gothic" w:hAnsi="Century Gothic"/>
          <w:color w:val="000000" w:themeColor="text1"/>
          <w:sz w:val="20"/>
          <w:szCs w:val="20"/>
        </w:rPr>
        <w:t>I</w:t>
      </w:r>
      <w:r w:rsidRPr="00297403">
        <w:rPr>
          <w:rFonts w:ascii="Century Gothic" w:hAnsi="Century Gothic"/>
          <w:color w:val="000000" w:themeColor="text1"/>
          <w:sz w:val="20"/>
          <w:szCs w:val="20"/>
        </w:rPr>
        <w:t xml:space="preserve">ARIO </w:t>
      </w:r>
      <w:r w:rsidRPr="00297403">
        <w:rPr>
          <w:rFonts w:ascii="Century Gothic" w:eastAsia="Times New Roman" w:hAnsi="Century Gothic" w:cs="Arial"/>
          <w:color w:val="000000" w:themeColor="text1"/>
          <w:sz w:val="20"/>
          <w:szCs w:val="20"/>
          <w:lang w:eastAsia="es-ES"/>
        </w:rPr>
        <w:t xml:space="preserve">postule </w:t>
      </w:r>
      <w:r w:rsidR="005C11F5">
        <w:rPr>
          <w:rFonts w:ascii="Century Gothic" w:eastAsia="Times New Roman" w:hAnsi="Century Gothic" w:cs="Arial"/>
          <w:color w:val="000000" w:themeColor="text1"/>
          <w:sz w:val="20"/>
          <w:szCs w:val="20"/>
          <w:lang w:eastAsia="es-ES"/>
        </w:rPr>
        <w:t>a un</w:t>
      </w:r>
      <w:r w:rsidRPr="00297403">
        <w:rPr>
          <w:rFonts w:ascii="Century Gothic" w:hAnsi="Century Gothic"/>
          <w:color w:val="000000" w:themeColor="text1"/>
          <w:sz w:val="20"/>
          <w:szCs w:val="20"/>
        </w:rPr>
        <w:t xml:space="preserve"> Subsidio </w:t>
      </w:r>
      <w:r w:rsidR="005C11F5">
        <w:rPr>
          <w:rFonts w:ascii="Century Gothic" w:hAnsi="Century Gothic"/>
          <w:color w:val="000000" w:themeColor="text1"/>
          <w:sz w:val="20"/>
          <w:szCs w:val="20"/>
        </w:rPr>
        <w:t>d</w:t>
      </w:r>
      <w:r w:rsidRPr="00297403">
        <w:rPr>
          <w:rFonts w:ascii="Century Gothic" w:eastAsia="Times New Roman" w:hAnsi="Century Gothic" w:cs="Arial"/>
          <w:color w:val="000000" w:themeColor="text1"/>
          <w:sz w:val="20"/>
          <w:szCs w:val="20"/>
          <w:lang w:eastAsia="es-ES"/>
        </w:rPr>
        <w:t>el D.S.</w:t>
      </w:r>
      <w:r w:rsidRPr="00297403">
        <w:rPr>
          <w:rFonts w:ascii="Century Gothic" w:hAnsi="Century Gothic"/>
          <w:color w:val="000000" w:themeColor="text1"/>
          <w:sz w:val="20"/>
          <w:szCs w:val="20"/>
        </w:rPr>
        <w:t xml:space="preserve"> N° </w:t>
      </w:r>
      <w:r>
        <w:rPr>
          <w:rFonts w:ascii="Century Gothic" w:eastAsia="Times New Roman" w:hAnsi="Century Gothic" w:cs="Arial"/>
          <w:color w:val="000000" w:themeColor="text1"/>
          <w:sz w:val="20"/>
          <w:szCs w:val="20"/>
          <w:lang w:eastAsia="es-ES"/>
        </w:rPr>
        <w:t>27</w:t>
      </w:r>
      <w:r w:rsidR="00C846EF">
        <w:rPr>
          <w:rFonts w:ascii="Century Gothic" w:eastAsia="Times New Roman" w:hAnsi="Century Gothic" w:cs="Arial"/>
          <w:color w:val="000000" w:themeColor="text1"/>
          <w:sz w:val="20"/>
          <w:szCs w:val="20"/>
          <w:lang w:eastAsia="es-ES"/>
        </w:rPr>
        <w:t>, del</w:t>
      </w:r>
      <w:r w:rsidR="00C846EF">
        <w:rPr>
          <w:rFonts w:ascii="Century Gothic" w:hAnsi="Century Gothic"/>
          <w:color w:val="000000" w:themeColor="text1"/>
          <w:sz w:val="20"/>
          <w:szCs w:val="20"/>
        </w:rPr>
        <w:t xml:space="preserve"> Capítulo __________, en su Tipología _________.   </w:t>
      </w:r>
    </w:p>
    <w:p w:rsidR="005C11F5" w:rsidRDefault="005C11F5" w:rsidP="00297403">
      <w:pPr>
        <w:shd w:val="clear" w:color="auto" w:fill="FFFFFF" w:themeFill="background1"/>
        <w:spacing w:after="0" w:line="240" w:lineRule="auto"/>
        <w:jc w:val="both"/>
        <w:rPr>
          <w:rFonts w:ascii="Century Gothic" w:hAnsi="Century Gothic"/>
          <w:color w:val="000000" w:themeColor="text1"/>
          <w:sz w:val="20"/>
          <w:szCs w:val="20"/>
        </w:rPr>
      </w:pPr>
    </w:p>
    <w:p w:rsidR="006A0F5F" w:rsidRDefault="006A0F5F" w:rsidP="0029740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 xml:space="preserve">Mediante Resolución Exenta N°______, (V. y U.), de fecha _____, se </w:t>
      </w:r>
      <w:r w:rsidR="00C846EF" w:rsidRPr="00C846EF">
        <w:rPr>
          <w:rFonts w:ascii="Century Gothic" w:hAnsi="Century Gothic"/>
          <w:color w:val="000000" w:themeColor="text1"/>
          <w:sz w:val="20"/>
          <w:szCs w:val="20"/>
        </w:rPr>
        <w:t xml:space="preserve">llamó a postulación de proyectos en el marco </w:t>
      </w:r>
      <w:r>
        <w:rPr>
          <w:rFonts w:ascii="Century Gothic" w:hAnsi="Century Gothic"/>
          <w:color w:val="000000" w:themeColor="text1"/>
          <w:sz w:val="20"/>
          <w:szCs w:val="20"/>
        </w:rPr>
        <w:t>del Programa de Mejoramiento de Viviendas y Barr</w:t>
      </w:r>
      <w:r w:rsidR="00C846EF">
        <w:rPr>
          <w:rFonts w:ascii="Century Gothic" w:hAnsi="Century Gothic"/>
          <w:color w:val="000000" w:themeColor="text1"/>
          <w:sz w:val="20"/>
          <w:szCs w:val="20"/>
        </w:rPr>
        <w:t>ios, regulado por el D.S. N°27.</w:t>
      </w:r>
    </w:p>
    <w:p w:rsidR="00591811" w:rsidRDefault="00591811" w:rsidP="00297403">
      <w:pPr>
        <w:shd w:val="clear" w:color="auto" w:fill="FFFFFF" w:themeFill="background1"/>
        <w:spacing w:after="0" w:line="240" w:lineRule="auto"/>
        <w:jc w:val="both"/>
        <w:rPr>
          <w:rFonts w:ascii="Century Gothic" w:hAnsi="Century Gothic"/>
          <w:color w:val="000000" w:themeColor="text1"/>
          <w:sz w:val="20"/>
          <w:szCs w:val="20"/>
        </w:rPr>
      </w:pPr>
    </w:p>
    <w:p w:rsidR="00591811" w:rsidRPr="00591811" w:rsidRDefault="00D548E4" w:rsidP="00591811">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Conforme al artículo 43 del DS N° 27, s</w:t>
      </w:r>
      <w:r w:rsidR="00591811" w:rsidRPr="00591811">
        <w:rPr>
          <w:rFonts w:ascii="Century Gothic" w:hAnsi="Century Gothic"/>
          <w:color w:val="000000" w:themeColor="text1"/>
          <w:sz w:val="20"/>
          <w:szCs w:val="20"/>
        </w:rPr>
        <w:t>e deja constancia que el CONTRATISTA</w:t>
      </w:r>
      <w:r w:rsidR="00591811" w:rsidRPr="00591811">
        <w:rPr>
          <w:rFonts w:ascii="Century Gothic" w:hAnsi="Century Gothic"/>
          <w:color w:val="000000" w:themeColor="text1"/>
          <w:sz w:val="20"/>
          <w:szCs w:val="20"/>
          <w:lang w:val="es-CL"/>
        </w:rPr>
        <w:t xml:space="preserve"> </w:t>
      </w:r>
      <w:r w:rsidR="00591811" w:rsidRPr="00591811">
        <w:rPr>
          <w:rFonts w:ascii="Century Gothic" w:hAnsi="Century Gothic"/>
          <w:color w:val="000000" w:themeColor="text1"/>
          <w:sz w:val="20"/>
          <w:szCs w:val="20"/>
        </w:rPr>
        <w:t>se encuentra inscrito en el Registro ……</w:t>
      </w:r>
      <w:proofErr w:type="gramStart"/>
      <w:r w:rsidR="00591811" w:rsidRPr="00591811">
        <w:rPr>
          <w:rFonts w:ascii="Century Gothic" w:hAnsi="Century Gothic"/>
          <w:color w:val="000000" w:themeColor="text1"/>
          <w:sz w:val="20"/>
          <w:szCs w:val="20"/>
        </w:rPr>
        <w:t>…….</w:t>
      </w:r>
      <w:proofErr w:type="gramEnd"/>
      <w:r w:rsidR="00591811" w:rsidRPr="00591811">
        <w:rPr>
          <w:rFonts w:ascii="Century Gothic" w:hAnsi="Century Gothic"/>
          <w:color w:val="000000" w:themeColor="text1"/>
          <w:sz w:val="20"/>
          <w:szCs w:val="20"/>
        </w:rPr>
        <w:t>, regulado por el D.S. Nº …., (V. y U.), de ….., y que su inscripción se encuentra vigente, según consta del certificado que se acompaña, el que se entiende formar parte integrante del presente contrato.</w:t>
      </w:r>
    </w:p>
    <w:p w:rsidR="00060495" w:rsidRDefault="00060495" w:rsidP="00297403">
      <w:pPr>
        <w:shd w:val="clear" w:color="auto" w:fill="FFFFFF" w:themeFill="background1"/>
        <w:spacing w:after="0" w:line="240" w:lineRule="auto"/>
        <w:jc w:val="both"/>
        <w:rPr>
          <w:rFonts w:ascii="Century Gothic" w:hAnsi="Century Gothic"/>
          <w:b/>
          <w:color w:val="000000" w:themeColor="text1"/>
          <w:sz w:val="20"/>
          <w:szCs w:val="20"/>
        </w:rPr>
      </w:pPr>
    </w:p>
    <w:p w:rsidR="007F7808" w:rsidRPr="007F7808" w:rsidRDefault="007F7808" w:rsidP="007F7808">
      <w:pPr>
        <w:shd w:val="clear" w:color="auto" w:fill="FFFFFF" w:themeFill="background1"/>
        <w:spacing w:after="0" w:line="240" w:lineRule="auto"/>
        <w:jc w:val="both"/>
        <w:rPr>
          <w:rFonts w:ascii="Century Gothic" w:hAnsi="Century Gothic"/>
          <w:bCs/>
          <w:color w:val="000000" w:themeColor="text1"/>
          <w:sz w:val="20"/>
          <w:szCs w:val="20"/>
          <w:lang w:val="es-CL"/>
        </w:rPr>
      </w:pPr>
      <w:r w:rsidRPr="007F7808">
        <w:rPr>
          <w:rFonts w:ascii="Century Gothic" w:hAnsi="Century Gothic"/>
          <w:bCs/>
          <w:color w:val="000000" w:themeColor="text1"/>
          <w:sz w:val="20"/>
          <w:szCs w:val="20"/>
          <w:lang w:val="es-CL"/>
        </w:rPr>
        <w:t>Las partes declaran que reconocen el rol que el SERVIU desempeña en este contrato, en su calidad de ejecutor de las políticas, planes y programas del Ministerio de Vivienda y Urbanismo.</w:t>
      </w:r>
    </w:p>
    <w:p w:rsidR="007F7808" w:rsidRPr="007F7808" w:rsidRDefault="007F7808" w:rsidP="00297403">
      <w:pPr>
        <w:shd w:val="clear" w:color="auto" w:fill="FFFFFF" w:themeFill="background1"/>
        <w:spacing w:after="0" w:line="240" w:lineRule="auto"/>
        <w:jc w:val="both"/>
        <w:rPr>
          <w:rFonts w:ascii="Century Gothic" w:hAnsi="Century Gothic"/>
          <w:color w:val="000000" w:themeColor="text1"/>
          <w:sz w:val="20"/>
          <w:szCs w:val="20"/>
        </w:rPr>
      </w:pPr>
    </w:p>
    <w:p w:rsidR="003D67A1" w:rsidRPr="00297403" w:rsidRDefault="007F7808" w:rsidP="00297403">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lastRenderedPageBreak/>
        <w:t>SEGUNDA</w:t>
      </w:r>
      <w:r w:rsidR="00D548E4">
        <w:rPr>
          <w:rFonts w:ascii="Century Gothic" w:hAnsi="Century Gothic"/>
          <w:b/>
          <w:color w:val="000000" w:themeColor="text1"/>
          <w:sz w:val="20"/>
          <w:szCs w:val="20"/>
        </w:rPr>
        <w:t>: Objeto del Contrato</w:t>
      </w:r>
    </w:p>
    <w:p w:rsidR="00BA4684" w:rsidRPr="00297403" w:rsidRDefault="00BA4684" w:rsidP="00297403">
      <w:pPr>
        <w:shd w:val="clear" w:color="auto" w:fill="FFFFFF" w:themeFill="background1"/>
        <w:spacing w:after="0" w:line="240" w:lineRule="auto"/>
        <w:jc w:val="both"/>
        <w:rPr>
          <w:rFonts w:ascii="Century Gothic" w:hAnsi="Century Gothic"/>
          <w:b/>
          <w:color w:val="000000" w:themeColor="text1"/>
          <w:sz w:val="20"/>
          <w:szCs w:val="20"/>
        </w:rPr>
      </w:pPr>
    </w:p>
    <w:p w:rsidR="00DA1347" w:rsidRPr="00297403" w:rsidRDefault="00DA1347" w:rsidP="0029740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En virtud de lo expresado en los antecedentes, </w:t>
      </w:r>
      <w:r w:rsidR="00762C2B" w:rsidRPr="00297403">
        <w:rPr>
          <w:rFonts w:ascii="Century Gothic" w:hAnsi="Century Gothic"/>
          <w:color w:val="000000" w:themeColor="text1"/>
          <w:sz w:val="20"/>
          <w:szCs w:val="20"/>
        </w:rPr>
        <w:t xml:space="preserve">el </w:t>
      </w:r>
      <w:r w:rsidR="00CD5287" w:rsidRPr="00297403">
        <w:rPr>
          <w:rFonts w:ascii="Century Gothic" w:hAnsi="Century Gothic"/>
          <w:color w:val="000000" w:themeColor="text1"/>
          <w:sz w:val="20"/>
          <w:szCs w:val="20"/>
        </w:rPr>
        <w:t xml:space="preserve">BENEFICIARIO </w:t>
      </w:r>
      <w:r w:rsidRPr="00297403">
        <w:rPr>
          <w:rFonts w:ascii="Century Gothic" w:hAnsi="Century Gothic"/>
          <w:color w:val="000000" w:themeColor="text1"/>
          <w:sz w:val="20"/>
          <w:szCs w:val="20"/>
        </w:rPr>
        <w:t xml:space="preserve">encarga al CONTRATISTA, quien acepta, la construcción de todas las obras </w:t>
      </w:r>
      <w:r w:rsidR="00327616" w:rsidRPr="00297403">
        <w:rPr>
          <w:rFonts w:ascii="Century Gothic" w:hAnsi="Century Gothic"/>
          <w:color w:val="000000" w:themeColor="text1"/>
          <w:sz w:val="20"/>
          <w:szCs w:val="20"/>
        </w:rPr>
        <w:t>contempladas</w:t>
      </w:r>
      <w:r w:rsidRPr="00297403">
        <w:rPr>
          <w:rFonts w:ascii="Century Gothic" w:hAnsi="Century Gothic"/>
          <w:color w:val="000000" w:themeColor="text1"/>
          <w:sz w:val="20"/>
          <w:szCs w:val="20"/>
        </w:rPr>
        <w:t xml:space="preserve"> </w:t>
      </w:r>
      <w:r w:rsidR="00327616" w:rsidRPr="00297403">
        <w:rPr>
          <w:rFonts w:ascii="Century Gothic" w:hAnsi="Century Gothic"/>
          <w:color w:val="000000" w:themeColor="text1"/>
          <w:sz w:val="20"/>
          <w:szCs w:val="20"/>
        </w:rPr>
        <w:t xml:space="preserve">en </w:t>
      </w:r>
      <w:r w:rsidRPr="00297403">
        <w:rPr>
          <w:rFonts w:ascii="Century Gothic" w:hAnsi="Century Gothic"/>
          <w:color w:val="000000" w:themeColor="text1"/>
          <w:sz w:val="20"/>
          <w:szCs w:val="20"/>
        </w:rPr>
        <w:t xml:space="preserve">el </w:t>
      </w:r>
      <w:r w:rsidR="00902026" w:rsidRPr="00297403">
        <w:rPr>
          <w:rFonts w:ascii="Century Gothic" w:hAnsi="Century Gothic"/>
          <w:color w:val="000000" w:themeColor="text1"/>
          <w:sz w:val="20"/>
          <w:szCs w:val="20"/>
        </w:rPr>
        <w:t xml:space="preserve">Proyecto </w:t>
      </w:r>
      <w:r w:rsidRPr="00297403">
        <w:rPr>
          <w:rFonts w:ascii="Century Gothic" w:hAnsi="Century Gothic"/>
          <w:color w:val="000000" w:themeColor="text1"/>
          <w:sz w:val="20"/>
          <w:szCs w:val="20"/>
        </w:rPr>
        <w:t xml:space="preserve">singularizado en el Anexo </w:t>
      </w:r>
      <w:r w:rsidR="00DD44DF" w:rsidRPr="00297403">
        <w:rPr>
          <w:rFonts w:ascii="Century Gothic" w:hAnsi="Century Gothic"/>
          <w:color w:val="000000" w:themeColor="text1"/>
          <w:sz w:val="20"/>
          <w:szCs w:val="20"/>
        </w:rPr>
        <w:t>A</w:t>
      </w:r>
      <w:r w:rsidR="00327616" w:rsidRPr="00297403">
        <w:rPr>
          <w:rFonts w:ascii="Century Gothic" w:hAnsi="Century Gothic"/>
          <w:color w:val="000000" w:themeColor="text1"/>
          <w:sz w:val="20"/>
          <w:szCs w:val="20"/>
        </w:rPr>
        <w:t xml:space="preserve"> del presente instrumento</w:t>
      </w:r>
      <w:r w:rsidRPr="00297403">
        <w:rPr>
          <w:rFonts w:ascii="Century Gothic" w:hAnsi="Century Gothic"/>
          <w:color w:val="000000" w:themeColor="text1"/>
          <w:sz w:val="20"/>
          <w:szCs w:val="20"/>
        </w:rPr>
        <w:t>, y todas las obras complementarias que considere.</w:t>
      </w:r>
    </w:p>
    <w:p w:rsidR="00DA1347" w:rsidRPr="00297403" w:rsidRDefault="00DA1347" w:rsidP="00297403">
      <w:pPr>
        <w:shd w:val="clear" w:color="auto" w:fill="FFFFFF" w:themeFill="background1"/>
        <w:spacing w:after="0" w:line="240" w:lineRule="auto"/>
        <w:jc w:val="both"/>
        <w:rPr>
          <w:rFonts w:ascii="Century Gothic" w:hAnsi="Century Gothic"/>
          <w:color w:val="000000" w:themeColor="text1"/>
          <w:sz w:val="20"/>
          <w:szCs w:val="20"/>
        </w:rPr>
      </w:pPr>
    </w:p>
    <w:p w:rsidR="003D67A1" w:rsidRPr="00297403" w:rsidRDefault="003D67A1" w:rsidP="0029740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Las partes declaran expresamente que </w:t>
      </w:r>
      <w:r w:rsidRPr="00297403">
        <w:rPr>
          <w:rFonts w:ascii="Century Gothic" w:hAnsi="Century Gothic"/>
          <w:color w:val="000000" w:themeColor="text1"/>
          <w:sz w:val="20"/>
          <w:szCs w:val="20"/>
          <w:shd w:val="clear" w:color="auto" w:fill="FFFFFF" w:themeFill="background1"/>
        </w:rPr>
        <w:t>aceptan desde ya que el Proyecto que se encarga está sujeto a todas las modificaciones necesarias para obtener la Calificación por parte</w:t>
      </w:r>
      <w:r w:rsidRPr="00297403">
        <w:rPr>
          <w:rFonts w:ascii="Century Gothic" w:hAnsi="Century Gothic"/>
          <w:color w:val="000000" w:themeColor="text1"/>
          <w:sz w:val="20"/>
          <w:szCs w:val="20"/>
        </w:rPr>
        <w:t xml:space="preserve"> del </w:t>
      </w:r>
      <w:r w:rsidR="00BA4684" w:rsidRPr="00297403">
        <w:rPr>
          <w:rFonts w:ascii="Century Gothic" w:hAnsi="Century Gothic"/>
          <w:color w:val="000000" w:themeColor="text1"/>
          <w:sz w:val="20"/>
          <w:szCs w:val="20"/>
        </w:rPr>
        <w:t>SERVIU</w:t>
      </w:r>
      <w:r w:rsidR="005C11F5">
        <w:rPr>
          <w:rFonts w:ascii="Century Gothic" w:hAnsi="Century Gothic"/>
          <w:color w:val="000000" w:themeColor="text1"/>
          <w:sz w:val="20"/>
          <w:szCs w:val="20"/>
        </w:rPr>
        <w:t>, a que se refiere el artículo 27 numeral 4 del D.S. N° 27.</w:t>
      </w:r>
    </w:p>
    <w:p w:rsidR="003D67A1" w:rsidRPr="00297403" w:rsidRDefault="003D67A1" w:rsidP="00297403">
      <w:pPr>
        <w:shd w:val="clear" w:color="auto" w:fill="FFFFFF" w:themeFill="background1"/>
        <w:spacing w:after="0" w:line="240" w:lineRule="auto"/>
        <w:jc w:val="both"/>
        <w:rPr>
          <w:rFonts w:ascii="Century Gothic" w:hAnsi="Century Gothic"/>
          <w:color w:val="000000" w:themeColor="text1"/>
          <w:sz w:val="20"/>
          <w:szCs w:val="20"/>
        </w:rPr>
      </w:pPr>
    </w:p>
    <w:p w:rsidR="00946F2C" w:rsidRDefault="005C11F5" w:rsidP="0029740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L</w:t>
      </w:r>
      <w:r w:rsidR="003D67A1" w:rsidRPr="00297403">
        <w:rPr>
          <w:rFonts w:ascii="Century Gothic" w:hAnsi="Century Gothic"/>
          <w:color w:val="000000" w:themeColor="text1"/>
          <w:sz w:val="20"/>
          <w:szCs w:val="20"/>
        </w:rPr>
        <w:t xml:space="preserve">os antecedentes necesarios para </w:t>
      </w:r>
      <w:r>
        <w:rPr>
          <w:rFonts w:ascii="Century Gothic" w:hAnsi="Century Gothic"/>
          <w:color w:val="000000" w:themeColor="text1"/>
          <w:sz w:val="20"/>
          <w:szCs w:val="20"/>
        </w:rPr>
        <w:t>la</w:t>
      </w:r>
      <w:r w:rsidR="003D67A1" w:rsidRPr="00297403">
        <w:rPr>
          <w:rFonts w:ascii="Century Gothic" w:hAnsi="Century Gothic"/>
          <w:color w:val="000000" w:themeColor="text1"/>
          <w:sz w:val="20"/>
          <w:szCs w:val="20"/>
        </w:rPr>
        <w:t xml:space="preserve"> ejecución</w:t>
      </w:r>
      <w:r w:rsidRPr="005C11F5">
        <w:rPr>
          <w:rFonts w:ascii="Century Gothic" w:hAnsi="Century Gothic"/>
          <w:color w:val="000000" w:themeColor="text1"/>
          <w:sz w:val="20"/>
          <w:szCs w:val="20"/>
        </w:rPr>
        <w:t xml:space="preserve"> </w:t>
      </w:r>
      <w:r>
        <w:rPr>
          <w:rFonts w:ascii="Century Gothic" w:hAnsi="Century Gothic"/>
          <w:color w:val="000000" w:themeColor="text1"/>
          <w:sz w:val="20"/>
          <w:szCs w:val="20"/>
        </w:rPr>
        <w:t>d</w:t>
      </w:r>
      <w:r w:rsidRPr="00297403">
        <w:rPr>
          <w:rFonts w:ascii="Century Gothic" w:hAnsi="Century Gothic"/>
          <w:color w:val="000000" w:themeColor="text1"/>
          <w:sz w:val="20"/>
          <w:szCs w:val="20"/>
        </w:rPr>
        <w:t>el Proyecto</w:t>
      </w:r>
      <w:r>
        <w:rPr>
          <w:rFonts w:ascii="Century Gothic" w:hAnsi="Century Gothic"/>
          <w:color w:val="000000" w:themeColor="text1"/>
          <w:sz w:val="20"/>
          <w:szCs w:val="20"/>
        </w:rPr>
        <w:t xml:space="preserve"> deben ser entregados</w:t>
      </w:r>
      <w:r w:rsidR="003D67A1" w:rsidRPr="00297403">
        <w:rPr>
          <w:rFonts w:ascii="Century Gothic" w:hAnsi="Century Gothic"/>
          <w:color w:val="000000" w:themeColor="text1"/>
          <w:sz w:val="20"/>
          <w:szCs w:val="20"/>
        </w:rPr>
        <w:t xml:space="preserve"> al CONTRATISTA </w:t>
      </w:r>
      <w:r>
        <w:rPr>
          <w:rFonts w:ascii="Century Gothic" w:hAnsi="Century Gothic"/>
          <w:color w:val="000000" w:themeColor="text1"/>
          <w:sz w:val="20"/>
          <w:szCs w:val="20"/>
        </w:rPr>
        <w:t>por la ENTIDAD, quien es</w:t>
      </w:r>
      <w:r w:rsidR="003D67A1" w:rsidRPr="00297403">
        <w:rPr>
          <w:rFonts w:ascii="Century Gothic" w:hAnsi="Century Gothic"/>
          <w:color w:val="000000" w:themeColor="text1"/>
          <w:sz w:val="20"/>
          <w:szCs w:val="20"/>
        </w:rPr>
        <w:t xml:space="preserve"> responsab</w:t>
      </w:r>
      <w:r>
        <w:rPr>
          <w:rFonts w:ascii="Century Gothic" w:hAnsi="Century Gothic"/>
          <w:color w:val="000000" w:themeColor="text1"/>
          <w:sz w:val="20"/>
          <w:szCs w:val="20"/>
        </w:rPr>
        <w:t xml:space="preserve">le de su elaboración, siendo de </w:t>
      </w:r>
      <w:r w:rsidR="002C7419" w:rsidRPr="00297403">
        <w:rPr>
          <w:rFonts w:ascii="Century Gothic" w:hAnsi="Century Gothic"/>
          <w:color w:val="000000" w:themeColor="text1"/>
          <w:sz w:val="20"/>
          <w:szCs w:val="20"/>
        </w:rPr>
        <w:t xml:space="preserve">responsabilidad </w:t>
      </w:r>
      <w:r w:rsidR="002C7419">
        <w:rPr>
          <w:rFonts w:ascii="Century Gothic" w:hAnsi="Century Gothic"/>
          <w:color w:val="000000" w:themeColor="text1"/>
          <w:sz w:val="20"/>
          <w:szCs w:val="20"/>
        </w:rPr>
        <w:t>de</w:t>
      </w:r>
      <w:r w:rsidR="00946F2C" w:rsidRPr="00297403">
        <w:rPr>
          <w:rFonts w:ascii="Century Gothic" w:hAnsi="Century Gothic"/>
          <w:color w:val="000000" w:themeColor="text1"/>
          <w:sz w:val="20"/>
          <w:szCs w:val="20"/>
        </w:rPr>
        <w:t>l CONTRATISTA la buena ejecución de las obras</w:t>
      </w:r>
      <w:r w:rsidR="002C7419">
        <w:rPr>
          <w:rFonts w:ascii="Century Gothic" w:hAnsi="Century Gothic"/>
          <w:color w:val="000000" w:themeColor="text1"/>
          <w:sz w:val="20"/>
          <w:szCs w:val="20"/>
        </w:rPr>
        <w:t>.</w:t>
      </w:r>
    </w:p>
    <w:p w:rsidR="001F6C62" w:rsidRDefault="001F6C62" w:rsidP="00297403">
      <w:pPr>
        <w:shd w:val="clear" w:color="auto" w:fill="FFFFFF" w:themeFill="background1"/>
        <w:spacing w:after="0" w:line="240" w:lineRule="auto"/>
        <w:jc w:val="both"/>
        <w:rPr>
          <w:rFonts w:ascii="Century Gothic" w:hAnsi="Century Gothic"/>
          <w:color w:val="000000" w:themeColor="text1"/>
          <w:sz w:val="20"/>
          <w:szCs w:val="20"/>
        </w:rPr>
      </w:pPr>
    </w:p>
    <w:p w:rsidR="001F6C62" w:rsidRPr="001F6C62" w:rsidRDefault="001F6C62" w:rsidP="001F6C62">
      <w:pPr>
        <w:shd w:val="clear" w:color="auto" w:fill="FFFFFF" w:themeFill="background1"/>
        <w:spacing w:after="0" w:line="240" w:lineRule="auto"/>
        <w:jc w:val="both"/>
        <w:rPr>
          <w:rFonts w:ascii="Century Gothic" w:hAnsi="Century Gothic"/>
          <w:color w:val="000000" w:themeColor="text1"/>
          <w:sz w:val="20"/>
          <w:szCs w:val="20"/>
          <w:lang w:val="es-CL"/>
        </w:rPr>
      </w:pPr>
      <w:r w:rsidRPr="001F6C62">
        <w:rPr>
          <w:rFonts w:ascii="Century Gothic" w:hAnsi="Century Gothic"/>
          <w:color w:val="000000" w:themeColor="text1"/>
          <w:sz w:val="20"/>
          <w:szCs w:val="20"/>
          <w:lang w:val="es-CL"/>
        </w:rPr>
        <w:t>El CONTRATISTA declara que, posee capacidad económica suficiente, para celebrar el presente contrato y adicionalmente declara que las obras que actualmente se encuentra ejecutando, derivadas de contratos celebrados con el sector público o privado, no le impedirán cumplir, en tiempo y forma, con las obligaciones que asume por el presente instrumento.</w:t>
      </w:r>
    </w:p>
    <w:p w:rsidR="001F6C62" w:rsidRPr="001F6C62" w:rsidRDefault="001F6C62" w:rsidP="001F6C62">
      <w:pPr>
        <w:shd w:val="clear" w:color="auto" w:fill="FFFFFF" w:themeFill="background1"/>
        <w:spacing w:after="0" w:line="240" w:lineRule="auto"/>
        <w:jc w:val="both"/>
        <w:rPr>
          <w:rFonts w:ascii="Century Gothic" w:hAnsi="Century Gothic"/>
          <w:color w:val="000000" w:themeColor="text1"/>
          <w:sz w:val="20"/>
          <w:szCs w:val="20"/>
          <w:lang w:val="es-CL"/>
        </w:rPr>
      </w:pPr>
    </w:p>
    <w:p w:rsidR="001F6C62" w:rsidRPr="001F6C62" w:rsidRDefault="001F6C62" w:rsidP="001F6C62">
      <w:pPr>
        <w:shd w:val="clear" w:color="auto" w:fill="FFFFFF" w:themeFill="background1"/>
        <w:spacing w:after="0" w:line="240" w:lineRule="auto"/>
        <w:jc w:val="both"/>
        <w:rPr>
          <w:rFonts w:ascii="Century Gothic" w:hAnsi="Century Gothic"/>
          <w:b/>
          <w:color w:val="000000" w:themeColor="text1"/>
          <w:sz w:val="20"/>
          <w:szCs w:val="20"/>
        </w:rPr>
      </w:pPr>
      <w:r w:rsidRPr="001F6C62">
        <w:rPr>
          <w:rFonts w:ascii="Century Gothic" w:hAnsi="Century Gothic"/>
          <w:color w:val="000000" w:themeColor="text1"/>
          <w:sz w:val="20"/>
          <w:szCs w:val="20"/>
          <w:lang w:val="es-CL"/>
        </w:rPr>
        <w:t>Las partes dejan constancia que, las declaraciones que precedentemente ha efectuado el CONTRATISTA, se han tenido en especial consideración para la celebración de este contrato, elevando dichas declaraciones a la calidad de cláusula esencial.</w:t>
      </w:r>
    </w:p>
    <w:p w:rsidR="002C7419" w:rsidRPr="00297403" w:rsidRDefault="002C7419" w:rsidP="00297403">
      <w:pPr>
        <w:shd w:val="clear" w:color="auto" w:fill="FFFFFF" w:themeFill="background1"/>
        <w:spacing w:after="0" w:line="240" w:lineRule="auto"/>
        <w:jc w:val="both"/>
        <w:rPr>
          <w:rFonts w:ascii="Century Gothic" w:hAnsi="Century Gothic"/>
          <w:b/>
          <w:color w:val="000000" w:themeColor="text1"/>
          <w:sz w:val="20"/>
          <w:szCs w:val="20"/>
        </w:rPr>
      </w:pPr>
    </w:p>
    <w:p w:rsidR="00F67421" w:rsidRPr="00297403" w:rsidRDefault="00D548E4" w:rsidP="00297403">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t>TERCERA</w:t>
      </w:r>
      <w:r w:rsidR="000D7242">
        <w:rPr>
          <w:rFonts w:ascii="Century Gothic" w:hAnsi="Century Gothic"/>
          <w:b/>
          <w:color w:val="000000" w:themeColor="text1"/>
          <w:sz w:val="20"/>
          <w:szCs w:val="20"/>
        </w:rPr>
        <w:t>:</w:t>
      </w:r>
      <w:r w:rsidR="000D7242" w:rsidRPr="00297403">
        <w:rPr>
          <w:rFonts w:ascii="Century Gothic" w:hAnsi="Century Gothic"/>
          <w:b/>
          <w:color w:val="000000" w:themeColor="text1"/>
          <w:sz w:val="20"/>
          <w:szCs w:val="20"/>
        </w:rPr>
        <w:t xml:space="preserve"> Del </w:t>
      </w:r>
      <w:r w:rsidR="000D7242">
        <w:rPr>
          <w:rFonts w:ascii="Century Gothic" w:hAnsi="Century Gothic"/>
          <w:b/>
          <w:color w:val="000000" w:themeColor="text1"/>
          <w:sz w:val="20"/>
          <w:szCs w:val="20"/>
        </w:rPr>
        <w:t>Proyecto</w:t>
      </w:r>
    </w:p>
    <w:p w:rsidR="00DA1347" w:rsidRPr="00297403" w:rsidRDefault="00DA1347" w:rsidP="00297403">
      <w:pPr>
        <w:shd w:val="clear" w:color="auto" w:fill="FFFFFF" w:themeFill="background1"/>
        <w:spacing w:after="0" w:line="240" w:lineRule="auto"/>
        <w:jc w:val="both"/>
        <w:rPr>
          <w:rFonts w:ascii="Century Gothic" w:hAnsi="Century Gothic"/>
          <w:color w:val="000000" w:themeColor="text1"/>
          <w:sz w:val="20"/>
          <w:szCs w:val="20"/>
        </w:rPr>
      </w:pPr>
    </w:p>
    <w:p w:rsidR="0075127A" w:rsidRPr="0075127A" w:rsidRDefault="0075127A" w:rsidP="0075127A">
      <w:pPr>
        <w:shd w:val="clear" w:color="auto" w:fill="FFFFFF" w:themeFill="background1"/>
        <w:spacing w:after="0" w:line="240" w:lineRule="auto"/>
        <w:jc w:val="both"/>
        <w:rPr>
          <w:rFonts w:ascii="Century Gothic" w:hAnsi="Century Gothic"/>
          <w:color w:val="000000" w:themeColor="text1"/>
          <w:sz w:val="20"/>
          <w:szCs w:val="20"/>
        </w:rPr>
      </w:pPr>
      <w:r w:rsidRPr="0075127A">
        <w:rPr>
          <w:rFonts w:ascii="Century Gothic" w:hAnsi="Century Gothic"/>
          <w:color w:val="000000" w:themeColor="text1"/>
          <w:sz w:val="20"/>
          <w:szCs w:val="20"/>
        </w:rPr>
        <w:t xml:space="preserve">El Proyecto que por este acto se contrata es aquel </w:t>
      </w:r>
      <w:r w:rsidR="00D548E4">
        <w:rPr>
          <w:rFonts w:ascii="Century Gothic" w:hAnsi="Century Gothic"/>
          <w:color w:val="000000" w:themeColor="text1"/>
          <w:sz w:val="20"/>
          <w:szCs w:val="20"/>
        </w:rPr>
        <w:t>singularizado en el Anexo A del presente instrumento, una vez</w:t>
      </w:r>
      <w:r w:rsidR="00D548E4" w:rsidRPr="0075127A">
        <w:rPr>
          <w:rFonts w:ascii="Century Gothic" w:hAnsi="Century Gothic"/>
          <w:color w:val="000000" w:themeColor="text1"/>
          <w:sz w:val="20"/>
          <w:szCs w:val="20"/>
        </w:rPr>
        <w:t xml:space="preserve"> </w:t>
      </w:r>
      <w:r w:rsidRPr="0075127A">
        <w:rPr>
          <w:rFonts w:ascii="Century Gothic" w:hAnsi="Century Gothic"/>
          <w:color w:val="000000" w:themeColor="text1"/>
          <w:sz w:val="20"/>
          <w:szCs w:val="20"/>
        </w:rPr>
        <w:t>que cuente con la calificación otorgada por el SERVIU. Por tanto, la ejecución de las obras se hará conforme a dicho Proyecto</w:t>
      </w:r>
      <w:r w:rsidR="005C551D">
        <w:rPr>
          <w:rFonts w:ascii="Century Gothic" w:hAnsi="Century Gothic"/>
          <w:color w:val="000000" w:themeColor="text1"/>
          <w:sz w:val="20"/>
          <w:szCs w:val="20"/>
        </w:rPr>
        <w:t>,</w:t>
      </w:r>
      <w:r w:rsidRPr="0075127A">
        <w:rPr>
          <w:rFonts w:ascii="Century Gothic" w:hAnsi="Century Gothic"/>
          <w:color w:val="000000" w:themeColor="text1"/>
          <w:sz w:val="20"/>
          <w:szCs w:val="20"/>
        </w:rPr>
        <w:t xml:space="preserve"> </w:t>
      </w:r>
      <w:r w:rsidR="00D548E4">
        <w:rPr>
          <w:rFonts w:ascii="Century Gothic" w:hAnsi="Century Gothic"/>
          <w:color w:val="000000" w:themeColor="text1"/>
          <w:sz w:val="20"/>
          <w:szCs w:val="20"/>
        </w:rPr>
        <w:t xml:space="preserve">sus </w:t>
      </w:r>
      <w:r w:rsidRPr="0075127A">
        <w:rPr>
          <w:rFonts w:ascii="Century Gothic" w:hAnsi="Century Gothic"/>
          <w:color w:val="000000" w:themeColor="text1"/>
          <w:sz w:val="20"/>
          <w:szCs w:val="20"/>
        </w:rPr>
        <w:t>especificaciones técnicas y presupuestos aprobados por el SERVIU.</w:t>
      </w:r>
    </w:p>
    <w:p w:rsidR="0075127A" w:rsidRDefault="0075127A" w:rsidP="00297403">
      <w:pPr>
        <w:shd w:val="clear" w:color="auto" w:fill="FFFFFF" w:themeFill="background1"/>
        <w:spacing w:after="0" w:line="240" w:lineRule="auto"/>
        <w:jc w:val="both"/>
        <w:rPr>
          <w:rFonts w:ascii="Century Gothic" w:hAnsi="Century Gothic"/>
          <w:color w:val="000000" w:themeColor="text1"/>
          <w:sz w:val="20"/>
          <w:szCs w:val="20"/>
        </w:rPr>
      </w:pPr>
    </w:p>
    <w:tbl>
      <w:tblPr>
        <w:tblStyle w:val="TableNormal"/>
        <w:tblW w:w="857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570"/>
      </w:tblGrid>
      <w:tr w:rsidR="00021F28" w:rsidRPr="00695787" w:rsidTr="0089299E">
        <w:trPr>
          <w:trHeight w:val="49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21F28" w:rsidRPr="00695787" w:rsidRDefault="00021F28" w:rsidP="0089299E">
            <w:pPr>
              <w:pStyle w:val="Cuerpo"/>
              <w:spacing w:line="360" w:lineRule="auto"/>
              <w:jc w:val="both"/>
              <w:rPr>
                <w:rFonts w:ascii="Century Gothic" w:hAnsi="Century Gothic"/>
                <w:bCs/>
                <w:lang w:val="es-CL"/>
              </w:rPr>
            </w:pPr>
            <w:r w:rsidRPr="00695787">
              <w:rPr>
                <w:rFonts w:ascii="Century Gothic" w:hAnsi="Century Gothic"/>
                <w:bCs/>
                <w:lang w:val="es-CL"/>
              </w:rPr>
              <w:t>Programa de Mejoramiento de Viviendas y Barrios, D.S. N°27 (V. y U.), de 2016</w:t>
            </w:r>
          </w:p>
          <w:p w:rsidR="00021F28" w:rsidRPr="00695787" w:rsidRDefault="00021F28" w:rsidP="0089299E">
            <w:pPr>
              <w:pStyle w:val="Cuerpo"/>
              <w:spacing w:line="360" w:lineRule="auto"/>
              <w:jc w:val="both"/>
              <w:rPr>
                <w:rFonts w:ascii="Century Gothic" w:hAnsi="Century Gothic"/>
                <w:bCs/>
                <w:lang w:val="es-CL"/>
              </w:rPr>
            </w:pPr>
            <w:r w:rsidRPr="00695787">
              <w:rPr>
                <w:rFonts w:ascii="Century Gothic" w:hAnsi="Century Gothic"/>
                <w:bCs/>
                <w:lang w:val="es-CL"/>
              </w:rPr>
              <w:t>Capítulo _______________</w:t>
            </w:r>
          </w:p>
          <w:p w:rsidR="00021F28" w:rsidRPr="00695787" w:rsidRDefault="00021F28" w:rsidP="0089299E">
            <w:pPr>
              <w:pStyle w:val="Cuerpo"/>
              <w:spacing w:line="360" w:lineRule="auto"/>
              <w:jc w:val="both"/>
              <w:rPr>
                <w:rFonts w:ascii="Century Gothic" w:hAnsi="Century Gothic"/>
                <w:bCs/>
                <w:lang w:val="es-CL"/>
              </w:rPr>
            </w:pPr>
            <w:r w:rsidRPr="00695787">
              <w:rPr>
                <w:rFonts w:ascii="Century Gothic" w:hAnsi="Century Gothic"/>
                <w:bCs/>
                <w:lang w:val="es-CL"/>
              </w:rPr>
              <w:t>Tipología _________________</w:t>
            </w:r>
          </w:p>
        </w:tc>
      </w:tr>
      <w:tr w:rsidR="00021F28" w:rsidRPr="00695787" w:rsidTr="0089299E">
        <w:trPr>
          <w:trHeight w:val="49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21F28" w:rsidRPr="00695787" w:rsidRDefault="00021F28" w:rsidP="0089299E">
            <w:pPr>
              <w:pStyle w:val="Cuerpo"/>
              <w:spacing w:line="360" w:lineRule="auto"/>
              <w:jc w:val="both"/>
              <w:rPr>
                <w:rFonts w:ascii="Century Gothic" w:hAnsi="Century Gothic"/>
                <w:bCs/>
                <w:lang w:val="es-CL"/>
              </w:rPr>
            </w:pPr>
            <w:r w:rsidRPr="00695787">
              <w:rPr>
                <w:rFonts w:ascii="Century Gothic" w:hAnsi="Century Gothic"/>
                <w:bCs/>
                <w:lang w:val="es-CL"/>
              </w:rPr>
              <w:t>Organización Comunitaria:</w:t>
            </w:r>
          </w:p>
          <w:p w:rsidR="00021F28" w:rsidRPr="00695787" w:rsidRDefault="00021F28" w:rsidP="0089299E">
            <w:pPr>
              <w:pStyle w:val="Cuerpo"/>
              <w:spacing w:line="360" w:lineRule="auto"/>
              <w:jc w:val="both"/>
              <w:rPr>
                <w:rFonts w:ascii="Century Gothic" w:hAnsi="Century Gothic"/>
                <w:bCs/>
                <w:lang w:val="es-CL"/>
              </w:rPr>
            </w:pPr>
          </w:p>
        </w:tc>
      </w:tr>
      <w:tr w:rsidR="00021F28" w:rsidRPr="00695787" w:rsidTr="0089299E">
        <w:trPr>
          <w:trHeight w:val="73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21F28" w:rsidRPr="00695787" w:rsidRDefault="00021F28" w:rsidP="0089299E">
            <w:pPr>
              <w:pStyle w:val="Cuerpo"/>
              <w:spacing w:line="360" w:lineRule="auto"/>
              <w:jc w:val="both"/>
              <w:rPr>
                <w:rFonts w:ascii="Century Gothic" w:hAnsi="Century Gothic"/>
                <w:bCs/>
                <w:lang w:val="es-CL"/>
              </w:rPr>
            </w:pPr>
            <w:r>
              <w:rPr>
                <w:rFonts w:ascii="Century Gothic" w:hAnsi="Century Gothic"/>
                <w:bCs/>
                <w:lang w:val="es-CL"/>
              </w:rPr>
              <w:t xml:space="preserve">Características generales del </w:t>
            </w:r>
            <w:r w:rsidRPr="00695787">
              <w:rPr>
                <w:rFonts w:ascii="Century Gothic" w:hAnsi="Century Gothic"/>
                <w:bCs/>
                <w:lang w:val="es-CL"/>
              </w:rPr>
              <w:t>Proyecto:</w:t>
            </w:r>
          </w:p>
        </w:tc>
      </w:tr>
    </w:tbl>
    <w:p w:rsidR="00021F28" w:rsidRDefault="00021F28" w:rsidP="00297403">
      <w:pPr>
        <w:shd w:val="clear" w:color="auto" w:fill="FFFFFF" w:themeFill="background1"/>
        <w:spacing w:after="0" w:line="240" w:lineRule="auto"/>
        <w:jc w:val="both"/>
        <w:rPr>
          <w:rFonts w:ascii="Century Gothic" w:hAnsi="Century Gothic"/>
          <w:color w:val="000000" w:themeColor="text1"/>
          <w:sz w:val="20"/>
          <w:szCs w:val="20"/>
        </w:rPr>
      </w:pPr>
    </w:p>
    <w:p w:rsidR="00C846EF" w:rsidRDefault="00DA1347" w:rsidP="00C846EF">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El Proyecto </w:t>
      </w:r>
      <w:r w:rsidR="00F67421" w:rsidRPr="00297403">
        <w:rPr>
          <w:rFonts w:ascii="Century Gothic" w:hAnsi="Century Gothic"/>
          <w:color w:val="000000" w:themeColor="text1"/>
          <w:sz w:val="20"/>
          <w:szCs w:val="20"/>
        </w:rPr>
        <w:t>se ejecutará en el inmueble ubicado en</w:t>
      </w:r>
      <w:r w:rsidR="00A80F3A">
        <w:rPr>
          <w:rFonts w:ascii="Century Gothic" w:hAnsi="Century Gothic"/>
          <w:color w:val="000000" w:themeColor="text1"/>
          <w:sz w:val="20"/>
          <w:szCs w:val="20"/>
        </w:rPr>
        <w:t xml:space="preserve"> _______________</w:t>
      </w:r>
      <w:r w:rsidR="00C846EF">
        <w:rPr>
          <w:rFonts w:ascii="Century Gothic" w:hAnsi="Century Gothic"/>
          <w:color w:val="000000" w:themeColor="text1"/>
          <w:sz w:val="20"/>
          <w:szCs w:val="20"/>
        </w:rPr>
        <w:t>, comprometiéndose</w:t>
      </w:r>
      <w:r w:rsidR="0044788F" w:rsidRPr="00297403">
        <w:rPr>
          <w:rFonts w:ascii="Century Gothic" w:hAnsi="Century Gothic"/>
          <w:color w:val="000000" w:themeColor="text1"/>
          <w:sz w:val="20"/>
          <w:szCs w:val="20"/>
        </w:rPr>
        <w:t xml:space="preserve"> </w:t>
      </w:r>
      <w:r w:rsidR="00C846EF">
        <w:rPr>
          <w:rFonts w:ascii="Century Gothic" w:hAnsi="Century Gothic"/>
          <w:color w:val="000000" w:themeColor="text1"/>
          <w:sz w:val="20"/>
          <w:szCs w:val="20"/>
        </w:rPr>
        <w:t>e</w:t>
      </w:r>
      <w:r w:rsidR="00C846EF" w:rsidRPr="00297403">
        <w:rPr>
          <w:rFonts w:ascii="Century Gothic" w:eastAsia="Times New Roman" w:hAnsi="Century Gothic" w:cs="Arial"/>
          <w:color w:val="000000" w:themeColor="text1"/>
          <w:sz w:val="20"/>
          <w:szCs w:val="20"/>
          <w:lang w:eastAsia="es-ES"/>
        </w:rPr>
        <w:t xml:space="preserve">l BENEFICIARIO </w:t>
      </w:r>
      <w:r w:rsidR="00C846EF">
        <w:rPr>
          <w:rFonts w:ascii="Century Gothic" w:eastAsia="Times New Roman" w:hAnsi="Century Gothic" w:cs="Arial"/>
          <w:color w:val="000000" w:themeColor="text1"/>
          <w:sz w:val="20"/>
          <w:szCs w:val="20"/>
          <w:lang w:eastAsia="es-ES"/>
        </w:rPr>
        <w:t>a</w:t>
      </w:r>
      <w:r w:rsidR="00C846EF" w:rsidRPr="00297403">
        <w:rPr>
          <w:rFonts w:ascii="Century Gothic" w:eastAsia="Times New Roman" w:hAnsi="Century Gothic" w:cs="Arial"/>
          <w:color w:val="000000" w:themeColor="text1"/>
          <w:sz w:val="20"/>
          <w:szCs w:val="20"/>
          <w:lang w:eastAsia="es-ES"/>
        </w:rPr>
        <w:t xml:space="preserve"> que e</w:t>
      </w:r>
      <w:r w:rsidR="00C846EF">
        <w:rPr>
          <w:rFonts w:ascii="Century Gothic" w:eastAsia="Times New Roman" w:hAnsi="Century Gothic" w:cs="Arial"/>
          <w:color w:val="000000" w:themeColor="text1"/>
          <w:sz w:val="20"/>
          <w:szCs w:val="20"/>
          <w:lang w:eastAsia="es-ES"/>
        </w:rPr>
        <w:t>ste</w:t>
      </w:r>
      <w:r w:rsidR="00C846EF" w:rsidRPr="00297403">
        <w:rPr>
          <w:rFonts w:ascii="Century Gothic" w:eastAsia="Times New Roman" w:hAnsi="Century Gothic" w:cs="Arial"/>
          <w:color w:val="000000" w:themeColor="text1"/>
          <w:sz w:val="20"/>
          <w:szCs w:val="20"/>
          <w:lang w:eastAsia="es-ES"/>
        </w:rPr>
        <w:t xml:space="preserve"> inmueble estará disponible al momento de iniciar la ejecución del Proyecto</w:t>
      </w:r>
      <w:r w:rsidR="00C846EF" w:rsidRPr="00297403">
        <w:rPr>
          <w:rFonts w:ascii="Century Gothic" w:hAnsi="Century Gothic"/>
          <w:color w:val="000000" w:themeColor="text1"/>
          <w:sz w:val="20"/>
          <w:szCs w:val="20"/>
        </w:rPr>
        <w:t>.</w:t>
      </w:r>
    </w:p>
    <w:p w:rsidR="000A0AE2" w:rsidRPr="00297403" w:rsidRDefault="000A0AE2" w:rsidP="00297403">
      <w:pPr>
        <w:shd w:val="clear" w:color="auto" w:fill="FFFFFF" w:themeFill="background1"/>
        <w:spacing w:after="0" w:line="240" w:lineRule="auto"/>
        <w:jc w:val="both"/>
        <w:rPr>
          <w:color w:val="000000" w:themeColor="text1"/>
          <w:u w:val="single"/>
          <w:lang w:eastAsia="es-ES"/>
        </w:rPr>
      </w:pPr>
    </w:p>
    <w:p w:rsidR="000A0AE2" w:rsidRPr="00297403" w:rsidRDefault="000A0AE2" w:rsidP="00297403">
      <w:pPr>
        <w:shd w:val="clear" w:color="auto" w:fill="FFFFFF" w:themeFill="background1"/>
        <w:spacing w:after="0" w:line="240" w:lineRule="auto"/>
        <w:jc w:val="both"/>
        <w:rPr>
          <w:rFonts w:ascii="Century Gothic" w:hAnsi="Century Gothic"/>
          <w:color w:val="000000" w:themeColor="text1"/>
          <w:sz w:val="20"/>
          <w:szCs w:val="20"/>
          <w:lang w:eastAsia="es-ES"/>
        </w:rPr>
      </w:pPr>
      <w:r w:rsidRPr="00297403">
        <w:rPr>
          <w:rFonts w:ascii="Century Gothic" w:hAnsi="Century Gothic"/>
          <w:color w:val="000000" w:themeColor="text1"/>
          <w:sz w:val="20"/>
          <w:szCs w:val="20"/>
          <w:lang w:eastAsia="es-ES"/>
        </w:rPr>
        <w:t>El B</w:t>
      </w:r>
      <w:r w:rsidR="0007277F" w:rsidRPr="00297403">
        <w:rPr>
          <w:rFonts w:ascii="Century Gothic" w:hAnsi="Century Gothic"/>
          <w:color w:val="000000" w:themeColor="text1"/>
          <w:sz w:val="20"/>
          <w:szCs w:val="20"/>
          <w:lang w:eastAsia="es-ES"/>
        </w:rPr>
        <w:t>ENEFICIARIO acredita su vínculo</w:t>
      </w:r>
      <w:r w:rsidR="00775B08" w:rsidRPr="00297403">
        <w:rPr>
          <w:rFonts w:ascii="Century Gothic" w:hAnsi="Century Gothic"/>
          <w:color w:val="000000" w:themeColor="text1"/>
          <w:sz w:val="20"/>
          <w:szCs w:val="20"/>
          <w:lang w:eastAsia="es-ES"/>
        </w:rPr>
        <w:t xml:space="preserve"> </w:t>
      </w:r>
      <w:r w:rsidRPr="00297403">
        <w:rPr>
          <w:rFonts w:ascii="Century Gothic" w:hAnsi="Century Gothic"/>
          <w:color w:val="000000" w:themeColor="text1"/>
          <w:sz w:val="20"/>
          <w:szCs w:val="20"/>
          <w:lang w:eastAsia="es-ES"/>
        </w:rPr>
        <w:t>con el inmueble</w:t>
      </w:r>
      <w:r w:rsidR="001A1AEE" w:rsidRPr="00297403">
        <w:rPr>
          <w:rFonts w:ascii="Century Gothic" w:hAnsi="Century Gothic"/>
          <w:color w:val="000000" w:themeColor="text1"/>
          <w:sz w:val="20"/>
          <w:szCs w:val="20"/>
          <w:lang w:eastAsia="es-ES"/>
        </w:rPr>
        <w:t xml:space="preserve"> donde se aplicará el subsidio habitacional, </w:t>
      </w:r>
      <w:r w:rsidRPr="00297403">
        <w:rPr>
          <w:rFonts w:ascii="Century Gothic" w:hAnsi="Century Gothic"/>
          <w:color w:val="000000" w:themeColor="text1"/>
          <w:sz w:val="20"/>
          <w:szCs w:val="20"/>
          <w:lang w:eastAsia="es-ES"/>
        </w:rPr>
        <w:t xml:space="preserve">mediante </w:t>
      </w:r>
      <w:r w:rsidR="00A80F3A">
        <w:rPr>
          <w:rFonts w:ascii="Century Gothic" w:hAnsi="Century Gothic"/>
          <w:color w:val="000000" w:themeColor="text1"/>
          <w:sz w:val="20"/>
          <w:szCs w:val="20"/>
          <w:lang w:eastAsia="es-ES"/>
        </w:rPr>
        <w:t>(</w:t>
      </w:r>
      <w:r w:rsidR="0081379B" w:rsidRPr="00297403">
        <w:rPr>
          <w:rFonts w:ascii="Century Gothic" w:hAnsi="Century Gothic"/>
          <w:color w:val="000000" w:themeColor="text1"/>
          <w:sz w:val="20"/>
          <w:szCs w:val="20"/>
          <w:lang w:eastAsia="es-ES"/>
        </w:rPr>
        <w:t>documento</w:t>
      </w:r>
      <w:r w:rsidR="00A80F3A">
        <w:rPr>
          <w:rFonts w:ascii="Century Gothic" w:hAnsi="Century Gothic"/>
          <w:color w:val="000000" w:themeColor="text1"/>
          <w:sz w:val="20"/>
          <w:szCs w:val="20"/>
          <w:lang w:eastAsia="es-ES"/>
        </w:rPr>
        <w:t>)</w:t>
      </w:r>
      <w:r w:rsidR="0081379B" w:rsidRPr="00297403">
        <w:rPr>
          <w:rFonts w:ascii="Century Gothic" w:hAnsi="Century Gothic"/>
          <w:color w:val="000000" w:themeColor="text1"/>
          <w:sz w:val="20"/>
          <w:szCs w:val="20"/>
          <w:lang w:eastAsia="es-ES"/>
        </w:rPr>
        <w:t xml:space="preserve"> </w:t>
      </w:r>
      <w:r w:rsidR="00A80F3A">
        <w:rPr>
          <w:rFonts w:ascii="Century Gothic" w:hAnsi="Century Gothic"/>
          <w:color w:val="000000" w:themeColor="text1"/>
          <w:sz w:val="20"/>
          <w:szCs w:val="20"/>
          <w:lang w:eastAsia="es-ES"/>
        </w:rPr>
        <w:t>______________, de fecha __________, emitido por ___________________</w:t>
      </w:r>
    </w:p>
    <w:p w:rsidR="00BF6C0E" w:rsidRPr="00297403" w:rsidRDefault="00BF6C0E"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2C7419" w:rsidRP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El CONTRATISTA</w:t>
      </w:r>
      <w:r w:rsidRPr="002C7419">
        <w:rPr>
          <w:rFonts w:ascii="Century Gothic" w:hAnsi="Century Gothic"/>
          <w:color w:val="000000" w:themeColor="text1"/>
          <w:sz w:val="20"/>
          <w:szCs w:val="20"/>
        </w:rPr>
        <w:t xml:space="preserve">, </w:t>
      </w:r>
      <w:r w:rsidRPr="002C7419">
        <w:rPr>
          <w:rFonts w:ascii="Century Gothic" w:hAnsi="Century Gothic"/>
          <w:color w:val="000000" w:themeColor="text1"/>
          <w:sz w:val="20"/>
          <w:szCs w:val="20"/>
          <w:lang w:val="es-CL"/>
        </w:rPr>
        <w:t>reconoce, acepta y declara expresamente:</w:t>
      </w:r>
    </w:p>
    <w:p w:rsidR="002C7419" w:rsidRP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p>
    <w:p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 xml:space="preserve">1. </w:t>
      </w:r>
      <w:r w:rsidR="00A80F3A">
        <w:rPr>
          <w:rFonts w:ascii="Century Gothic" w:hAnsi="Century Gothic"/>
          <w:color w:val="000000" w:themeColor="text1"/>
          <w:sz w:val="20"/>
          <w:szCs w:val="20"/>
          <w:lang w:val="es-CL"/>
        </w:rPr>
        <w:tab/>
      </w:r>
      <w:r w:rsidRPr="002C7419">
        <w:rPr>
          <w:rFonts w:ascii="Century Gothic" w:hAnsi="Century Gothic"/>
          <w:color w:val="000000" w:themeColor="text1"/>
          <w:sz w:val="20"/>
          <w:szCs w:val="20"/>
          <w:lang w:val="es-CL"/>
        </w:rPr>
        <w:t>Haber estudiado todos los antecedentes y haber verificado la concordancia entre sí de los planos, especificaciones técnicas y el presupuesto del proyecto aprobado por SERVIU. Se entenderá que quedan incluidas en el presente contrato la ejecución de todas las obras contempladas en el proyecto, aun cuando no existan los planos correspondientes.</w:t>
      </w:r>
    </w:p>
    <w:p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p>
    <w:p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2.</w:t>
      </w:r>
      <w:r w:rsidR="00A80F3A">
        <w:rPr>
          <w:rFonts w:ascii="Century Gothic" w:hAnsi="Century Gothic"/>
          <w:color w:val="000000" w:themeColor="text1"/>
          <w:sz w:val="20"/>
          <w:szCs w:val="20"/>
          <w:lang w:val="es-CL"/>
        </w:rPr>
        <w:tab/>
      </w:r>
      <w:r w:rsidRPr="002C7419">
        <w:rPr>
          <w:rFonts w:ascii="Century Gothic" w:hAnsi="Century Gothic"/>
          <w:color w:val="000000" w:themeColor="text1"/>
          <w:sz w:val="20"/>
          <w:szCs w:val="20"/>
          <w:lang w:val="es-CL"/>
        </w:rPr>
        <w:t>Haber visitado el terreno y conocer su relieve, topografía, calidad y todas las demás características superficiales, geológicas, climáticas u otras que puedan incidir directamente en la ejecución de las obras;</w:t>
      </w:r>
    </w:p>
    <w:p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p>
    <w:p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3.</w:t>
      </w:r>
      <w:r w:rsidR="00A80F3A">
        <w:rPr>
          <w:rFonts w:ascii="Century Gothic" w:hAnsi="Century Gothic"/>
          <w:color w:val="000000" w:themeColor="text1"/>
          <w:sz w:val="20"/>
          <w:szCs w:val="20"/>
          <w:lang w:val="es-CL"/>
        </w:rPr>
        <w:tab/>
      </w:r>
      <w:r w:rsidRPr="002C7419">
        <w:rPr>
          <w:rFonts w:ascii="Century Gothic" w:hAnsi="Century Gothic"/>
          <w:color w:val="000000" w:themeColor="text1"/>
          <w:sz w:val="20"/>
          <w:szCs w:val="20"/>
          <w:lang w:val="es-CL"/>
        </w:rPr>
        <w:t>Haber verificado las condiciones de abastecimiento de materiales y vialidad de la zona;</w:t>
      </w:r>
    </w:p>
    <w:p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p>
    <w:p w:rsidR="002C7419" w:rsidRPr="002C7419" w:rsidRDefault="00A80F3A"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r>
        <w:rPr>
          <w:rFonts w:ascii="Century Gothic" w:hAnsi="Century Gothic"/>
          <w:color w:val="000000" w:themeColor="text1"/>
          <w:sz w:val="20"/>
          <w:szCs w:val="20"/>
          <w:lang w:val="es-CL"/>
        </w:rPr>
        <w:t>4.</w:t>
      </w:r>
      <w:r>
        <w:rPr>
          <w:rFonts w:ascii="Century Gothic" w:hAnsi="Century Gothic"/>
          <w:color w:val="000000" w:themeColor="text1"/>
          <w:sz w:val="20"/>
          <w:szCs w:val="20"/>
          <w:lang w:val="es-CL"/>
        </w:rPr>
        <w:tab/>
      </w:r>
      <w:r w:rsidR="002C7419" w:rsidRPr="002C7419">
        <w:rPr>
          <w:rFonts w:ascii="Century Gothic" w:hAnsi="Century Gothic"/>
          <w:color w:val="000000" w:themeColor="text1"/>
          <w:sz w:val="20"/>
          <w:szCs w:val="20"/>
          <w:lang w:val="es-CL"/>
        </w:rPr>
        <w:t>Estar conforme con las condiciones generales del proyecto.</w:t>
      </w:r>
    </w:p>
    <w:p w:rsidR="002C7419" w:rsidRPr="002C7419" w:rsidRDefault="002C7419" w:rsidP="00C846EF">
      <w:pPr>
        <w:shd w:val="clear" w:color="auto" w:fill="FFFFFF" w:themeFill="background1"/>
        <w:spacing w:after="0" w:line="240" w:lineRule="auto"/>
        <w:ind w:left="993"/>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ab/>
      </w:r>
      <w:r w:rsidRPr="002C7419">
        <w:rPr>
          <w:rFonts w:ascii="Century Gothic" w:hAnsi="Century Gothic"/>
          <w:color w:val="000000" w:themeColor="text1"/>
          <w:sz w:val="20"/>
          <w:szCs w:val="20"/>
          <w:lang w:val="es-CL"/>
        </w:rPr>
        <w:tab/>
      </w:r>
    </w:p>
    <w:p w:rsidR="002C7419" w:rsidRP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Los planos, especificaciones y demás antecedentes del proyecto, se interpretarán siempre en el sentido que contribuya a la mejor y más perfecta ejecución de los trabajos, conforme a las reglas de la técnica y del arte de la construcción.</w:t>
      </w:r>
    </w:p>
    <w:p w:rsidR="002C7419" w:rsidRP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p>
    <w:p w:rsidR="002C7419" w:rsidRP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El CONTRATISTA</w:t>
      </w:r>
      <w:r w:rsidRPr="002C7419">
        <w:rPr>
          <w:rFonts w:ascii="Century Gothic" w:hAnsi="Century Gothic"/>
          <w:color w:val="000000" w:themeColor="text1"/>
          <w:sz w:val="20"/>
          <w:szCs w:val="20"/>
        </w:rPr>
        <w:t xml:space="preserve"> </w:t>
      </w:r>
      <w:r w:rsidRPr="002C7419">
        <w:rPr>
          <w:rFonts w:ascii="Century Gothic" w:hAnsi="Century Gothic"/>
          <w:color w:val="000000" w:themeColor="text1"/>
          <w:sz w:val="20"/>
          <w:szCs w:val="20"/>
          <w:lang w:val="es-CL"/>
        </w:rPr>
        <w:t>no podrá hacer por iniciativa propia modificación o cambio alguno al proyecto o a los planos o especificaciones que sirven de base al presente contrato, salvo que medie autorización expresa del BENEFICIARIO y del SERVIU. Cuando la modificación sea requerida por las empresas de servicios públicos de agua potable, alcantarillado, electricidad, gas, telefonía u otras deberá dar inmediato aviso al SERVIU para los fines correspondientes. De no hacerlo, los mayores costos que pudieran implicar las modificaciones requeridas serán asumidos por el CONTRATISTA</w:t>
      </w:r>
      <w:r w:rsidRPr="002C7419">
        <w:rPr>
          <w:rFonts w:ascii="Century Gothic" w:hAnsi="Century Gothic"/>
          <w:color w:val="000000" w:themeColor="text1"/>
          <w:sz w:val="20"/>
          <w:szCs w:val="20"/>
        </w:rPr>
        <w:t>.</w:t>
      </w:r>
      <w:r w:rsidRPr="002C7419">
        <w:rPr>
          <w:rFonts w:ascii="Century Gothic" w:hAnsi="Century Gothic"/>
          <w:color w:val="000000" w:themeColor="text1"/>
          <w:sz w:val="20"/>
          <w:szCs w:val="20"/>
          <w:lang w:val="es-CL"/>
        </w:rPr>
        <w:t xml:space="preserve"> </w:t>
      </w:r>
    </w:p>
    <w:p w:rsidR="000D7242" w:rsidRDefault="000D7242" w:rsidP="002C7419">
      <w:pPr>
        <w:shd w:val="clear" w:color="auto" w:fill="FFFFFF" w:themeFill="background1"/>
        <w:spacing w:after="0" w:line="240" w:lineRule="auto"/>
        <w:jc w:val="both"/>
        <w:rPr>
          <w:rFonts w:ascii="Century Gothic" w:hAnsi="Century Gothic"/>
          <w:color w:val="000000" w:themeColor="text1"/>
          <w:sz w:val="20"/>
          <w:szCs w:val="20"/>
          <w:lang w:val="es-CL"/>
        </w:rPr>
      </w:pPr>
    </w:p>
    <w:p w:rsid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En caso que el CONTRATISTA introdujera, sin previa autorización escrita del BENEFICIARIO</w:t>
      </w:r>
      <w:r w:rsidR="00A51BEF">
        <w:rPr>
          <w:rFonts w:ascii="Century Gothic" w:hAnsi="Century Gothic"/>
          <w:color w:val="000000" w:themeColor="text1"/>
          <w:sz w:val="20"/>
          <w:szCs w:val="20"/>
          <w:lang w:val="es-CL"/>
        </w:rPr>
        <w:t xml:space="preserve"> y del SERVIU</w:t>
      </w:r>
      <w:r w:rsidRPr="002C7419">
        <w:rPr>
          <w:rFonts w:ascii="Century Gothic" w:hAnsi="Century Gothic"/>
          <w:color w:val="000000" w:themeColor="text1"/>
          <w:sz w:val="20"/>
          <w:szCs w:val="20"/>
          <w:lang w:val="es-CL"/>
        </w:rPr>
        <w:t xml:space="preserve">, modificaciones al proyecto contratado, de cualquier naturaleza que sean y en cualquier sector del mismo, deberá efectuar a su cargo los trabajos rectificatorios, o reemplazar por su propia cuenta los materiales que, a juicio del SERVIU, se aparten de las condiciones del contrato. De lo contrario, el BENEFICIARIO procederá conforme a los términos previstos en la cláusula </w:t>
      </w:r>
      <w:r w:rsidR="00A51BEF">
        <w:rPr>
          <w:rFonts w:ascii="Century Gothic" w:hAnsi="Century Gothic"/>
          <w:color w:val="000000" w:themeColor="text1"/>
          <w:sz w:val="20"/>
          <w:szCs w:val="20"/>
          <w:lang w:val="es-CL"/>
        </w:rPr>
        <w:t>décimo sexta</w:t>
      </w:r>
      <w:r w:rsidRPr="002C7419">
        <w:rPr>
          <w:rFonts w:ascii="Century Gothic" w:hAnsi="Century Gothic"/>
          <w:color w:val="000000" w:themeColor="text1"/>
          <w:sz w:val="20"/>
          <w:szCs w:val="20"/>
          <w:lang w:val="es-CL"/>
        </w:rPr>
        <w:t xml:space="preserve"> del presente instrumento.</w:t>
      </w:r>
    </w:p>
    <w:p w:rsidR="00A51BEF" w:rsidRPr="002C7419" w:rsidRDefault="00A51BEF" w:rsidP="002C7419">
      <w:pPr>
        <w:shd w:val="clear" w:color="auto" w:fill="FFFFFF" w:themeFill="background1"/>
        <w:spacing w:after="0" w:line="240" w:lineRule="auto"/>
        <w:jc w:val="both"/>
        <w:rPr>
          <w:rFonts w:ascii="Century Gothic" w:hAnsi="Century Gothic"/>
          <w:color w:val="000000" w:themeColor="text1"/>
          <w:sz w:val="20"/>
          <w:szCs w:val="20"/>
          <w:lang w:val="es-CL"/>
        </w:rPr>
      </w:pPr>
    </w:p>
    <w:p w:rsid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Todos los planos, diagramas y en general todo documento que defina o del que pueda deducirse una definición total o parcial del Proyecto o de cualquiera de las obras que éste considere, serán de propiedad del BENEFICIARIO, n</w:t>
      </w:r>
      <w:r w:rsidR="00A51BEF">
        <w:rPr>
          <w:rFonts w:ascii="Century Gothic" w:hAnsi="Century Gothic"/>
          <w:color w:val="000000" w:themeColor="text1"/>
          <w:sz w:val="20"/>
          <w:szCs w:val="20"/>
          <w:lang w:val="es-CL"/>
        </w:rPr>
        <w:t>o pudiendo el CONTRATISTA</w:t>
      </w:r>
      <w:r w:rsidRPr="002C7419">
        <w:rPr>
          <w:rFonts w:ascii="Century Gothic" w:hAnsi="Century Gothic"/>
          <w:color w:val="000000" w:themeColor="text1"/>
          <w:sz w:val="20"/>
          <w:szCs w:val="20"/>
          <w:lang w:val="es-CL"/>
        </w:rPr>
        <w:t xml:space="preserve"> ni la ENTIDAD usarlos ni facilitarlos a terceros para otros usos que no sean los estrictamente relacionados con este contrato.</w:t>
      </w:r>
    </w:p>
    <w:p w:rsidR="004D41EA" w:rsidRPr="00297403" w:rsidRDefault="004D41EA"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val="es-CL" w:eastAsia="es-ES"/>
        </w:rPr>
      </w:pPr>
    </w:p>
    <w:p w:rsidR="002A09C9" w:rsidRPr="00297403" w:rsidRDefault="00A51BEF"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r>
        <w:rPr>
          <w:rFonts w:ascii="Century Gothic" w:eastAsia="Times New Roman" w:hAnsi="Century Gothic" w:cs="Arial"/>
          <w:b/>
          <w:color w:val="000000" w:themeColor="text1"/>
          <w:sz w:val="20"/>
          <w:szCs w:val="20"/>
          <w:lang w:eastAsia="es-ES"/>
        </w:rPr>
        <w:t>CUARTA</w:t>
      </w:r>
      <w:r w:rsidR="00B31668" w:rsidRPr="00297403">
        <w:rPr>
          <w:rFonts w:ascii="Century Gothic" w:eastAsia="Times New Roman" w:hAnsi="Century Gothic" w:cs="Arial"/>
          <w:b/>
          <w:color w:val="000000" w:themeColor="text1"/>
          <w:sz w:val="20"/>
          <w:szCs w:val="20"/>
          <w:lang w:eastAsia="es-ES"/>
        </w:rPr>
        <w:t>: Precio</w:t>
      </w:r>
    </w:p>
    <w:p w:rsidR="00570D5E" w:rsidRPr="00297403" w:rsidRDefault="00570D5E"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2A09C9" w:rsidRPr="00297403"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 xml:space="preserve">El precio total del presente contrato es la suma de </w:t>
      </w:r>
      <w:r w:rsidR="00A51BEF">
        <w:rPr>
          <w:rFonts w:ascii="Century Gothic" w:eastAsia="Times New Roman" w:hAnsi="Century Gothic" w:cs="Arial"/>
          <w:color w:val="000000" w:themeColor="text1"/>
          <w:sz w:val="20"/>
          <w:szCs w:val="20"/>
          <w:lang w:eastAsia="es-ES"/>
        </w:rPr>
        <w:t>______</w:t>
      </w:r>
      <w:r w:rsidRPr="00297403">
        <w:rPr>
          <w:rFonts w:ascii="Century Gothic" w:eastAsia="Times New Roman" w:hAnsi="Century Gothic" w:cs="Arial"/>
          <w:color w:val="000000" w:themeColor="text1"/>
          <w:sz w:val="20"/>
          <w:szCs w:val="20"/>
          <w:lang w:eastAsia="es-ES"/>
        </w:rPr>
        <w:t xml:space="preserve"> Unidades de Fomento (UF), cantidad que se pagará al CONTRATISTA</w:t>
      </w:r>
      <w:r w:rsidR="00C93B4C" w:rsidRPr="00297403">
        <w:rPr>
          <w:rFonts w:ascii="Century Gothic" w:hAnsi="Century Gothic"/>
          <w:color w:val="000000" w:themeColor="text1"/>
          <w:sz w:val="20"/>
          <w:szCs w:val="20"/>
        </w:rPr>
        <w:t xml:space="preserve"> </w:t>
      </w:r>
      <w:r w:rsidRPr="00297403">
        <w:rPr>
          <w:rFonts w:ascii="Century Gothic" w:eastAsia="Times New Roman" w:hAnsi="Century Gothic" w:cs="Arial"/>
          <w:color w:val="000000" w:themeColor="text1"/>
          <w:sz w:val="20"/>
          <w:szCs w:val="20"/>
          <w:lang w:eastAsia="es-ES"/>
        </w:rPr>
        <w:t>una vez que se cumplan las condiciones, requisitos y formalidad</w:t>
      </w:r>
      <w:r w:rsidR="00B44ED0" w:rsidRPr="00297403">
        <w:rPr>
          <w:rFonts w:ascii="Century Gothic" w:eastAsia="Times New Roman" w:hAnsi="Century Gothic" w:cs="Arial"/>
          <w:color w:val="000000" w:themeColor="text1"/>
          <w:sz w:val="20"/>
          <w:szCs w:val="20"/>
          <w:lang w:eastAsia="es-ES"/>
        </w:rPr>
        <w:t xml:space="preserve">es </w:t>
      </w:r>
      <w:r w:rsidR="00021F28">
        <w:rPr>
          <w:rFonts w:ascii="Century Gothic" w:eastAsia="Times New Roman" w:hAnsi="Century Gothic" w:cs="Arial"/>
          <w:color w:val="000000" w:themeColor="text1"/>
          <w:sz w:val="20"/>
          <w:szCs w:val="20"/>
          <w:lang w:eastAsia="es-ES"/>
        </w:rPr>
        <w:t xml:space="preserve">establecidos en el D.S. N° 27, </w:t>
      </w:r>
      <w:r w:rsidR="00187505" w:rsidRPr="00297403">
        <w:rPr>
          <w:rFonts w:ascii="Century Gothic" w:eastAsia="Times New Roman" w:hAnsi="Century Gothic" w:cs="Arial"/>
          <w:color w:val="000000" w:themeColor="text1"/>
          <w:sz w:val="20"/>
          <w:szCs w:val="20"/>
          <w:lang w:eastAsia="es-ES"/>
        </w:rPr>
        <w:t>y en la re</w:t>
      </w:r>
      <w:r w:rsidR="00A51BEF">
        <w:rPr>
          <w:rFonts w:ascii="Century Gothic" w:eastAsia="Times New Roman" w:hAnsi="Century Gothic" w:cs="Arial"/>
          <w:color w:val="000000" w:themeColor="text1"/>
          <w:sz w:val="20"/>
          <w:szCs w:val="20"/>
          <w:lang w:eastAsia="es-ES"/>
        </w:rPr>
        <w:t>solución que realiza el llamado</w:t>
      </w:r>
      <w:r w:rsidR="00187505" w:rsidRPr="00297403">
        <w:rPr>
          <w:rFonts w:ascii="Century Gothic" w:eastAsia="Times New Roman" w:hAnsi="Century Gothic" w:cs="Arial"/>
          <w:color w:val="000000" w:themeColor="text1"/>
          <w:sz w:val="20"/>
          <w:szCs w:val="20"/>
          <w:lang w:eastAsia="es-ES"/>
        </w:rPr>
        <w:t>.</w:t>
      </w:r>
      <w:r w:rsidRPr="00297403">
        <w:rPr>
          <w:rFonts w:ascii="Century Gothic" w:eastAsia="Times New Roman" w:hAnsi="Century Gothic" w:cs="Arial"/>
          <w:color w:val="000000" w:themeColor="text1"/>
          <w:sz w:val="20"/>
          <w:szCs w:val="20"/>
          <w:lang w:eastAsia="es-ES"/>
        </w:rPr>
        <w:t xml:space="preserve">  </w:t>
      </w:r>
    </w:p>
    <w:p w:rsidR="002A09C9" w:rsidRPr="00297403"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2A09C9"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 xml:space="preserve">El contrato es a suma alzada, entendiéndose las cantidades de obras como inamovibles, por lo que el pago de las partidas que considera el Proyecto se realizará sobre la base de las cantidades de obras que se han estimado por las partes comparecientes como necesarias para la correcta ejecución del contrato, aun cuando la cubicación final de lo efectivamente realizado sea diversa, asumiendo el CONTRATISTA las diferencias que pudieran existir y con ello la contingencia de ganancia o pérdida de dicha cuantificación. Por lo tanto, el precio del contrato incluye la construcción, aportes, seguros de cualquier especie relacionados con la obra, costos de los instrumentos de garantía, impuestos y cualquier gasto financiero que el contrato pudiere originar. </w:t>
      </w:r>
    </w:p>
    <w:p w:rsidR="00F643C3" w:rsidRPr="00F643C3" w:rsidRDefault="00F643C3" w:rsidP="00F643C3">
      <w:pPr>
        <w:shd w:val="clear" w:color="auto" w:fill="FFFFFF" w:themeFill="background1"/>
        <w:spacing w:after="0" w:line="240" w:lineRule="auto"/>
        <w:jc w:val="both"/>
        <w:rPr>
          <w:rFonts w:ascii="Century Gothic" w:eastAsia="Times New Roman" w:hAnsi="Century Gothic" w:cs="Arial"/>
          <w:color w:val="000000" w:themeColor="text1"/>
          <w:sz w:val="20"/>
          <w:szCs w:val="20"/>
          <w:lang w:val="es-CL" w:eastAsia="es-ES"/>
        </w:rPr>
      </w:pPr>
    </w:p>
    <w:p w:rsidR="00F643C3" w:rsidRPr="00F643C3" w:rsidRDefault="00F643C3" w:rsidP="00F643C3">
      <w:pPr>
        <w:shd w:val="clear" w:color="auto" w:fill="FFFFFF" w:themeFill="background1"/>
        <w:spacing w:after="0" w:line="240" w:lineRule="auto"/>
        <w:jc w:val="both"/>
        <w:rPr>
          <w:rFonts w:ascii="Century Gothic" w:eastAsia="Times New Roman" w:hAnsi="Century Gothic" w:cs="Arial"/>
          <w:color w:val="000000" w:themeColor="text1"/>
          <w:sz w:val="20"/>
          <w:szCs w:val="20"/>
          <w:lang w:val="es-CL" w:eastAsia="es-ES"/>
        </w:rPr>
      </w:pPr>
      <w:r>
        <w:rPr>
          <w:rFonts w:ascii="Century Gothic" w:eastAsia="Times New Roman" w:hAnsi="Century Gothic" w:cs="Arial"/>
          <w:color w:val="000000" w:themeColor="text1"/>
          <w:sz w:val="20"/>
          <w:szCs w:val="20"/>
          <w:lang w:val="es-CL" w:eastAsia="es-ES"/>
        </w:rPr>
        <w:t>Así mismo, e</w:t>
      </w:r>
      <w:r w:rsidRPr="00F643C3">
        <w:rPr>
          <w:rFonts w:ascii="Century Gothic" w:eastAsia="Times New Roman" w:hAnsi="Century Gothic" w:cs="Arial"/>
          <w:color w:val="000000" w:themeColor="text1"/>
          <w:sz w:val="20"/>
          <w:szCs w:val="20"/>
          <w:lang w:val="es-CL" w:eastAsia="es-ES"/>
        </w:rPr>
        <w:t>l CONTRATISTA  no tendrá derecho a cobrar indemnizaciones, ni pedir aumentos o reajustes del precio del contrato, por pérdidas, averías o perjuicios que la ejecución de las obras puedan causar, ni fundado en alzas que puedan experimentar el precio de los materiales o de la mano de obra, en la dictación de leyes generales o especiales que dispongan reajustes o aumentos de remuneraciones, bonificaciones, imposiciones previsionales o impuestos, ni por cualquier otra circunstancia no prevista en forma expresa por este contrato.</w:t>
      </w:r>
    </w:p>
    <w:p w:rsidR="002A09C9" w:rsidRPr="00297403"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2A09C9" w:rsidRPr="00297403"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 xml:space="preserve">El precio se conforma de la siguiente manera: </w:t>
      </w:r>
    </w:p>
    <w:p w:rsidR="002A09C9" w:rsidRPr="00297403"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BA4684" w:rsidRPr="00297403" w:rsidRDefault="00B31C4A" w:rsidP="00C846EF">
      <w:pPr>
        <w:pStyle w:val="Prrafodelista"/>
        <w:numPr>
          <w:ilvl w:val="0"/>
          <w:numId w:val="11"/>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 xml:space="preserve">El </w:t>
      </w:r>
      <w:r w:rsidR="00D1746D" w:rsidRPr="00297403">
        <w:rPr>
          <w:rFonts w:ascii="Century Gothic" w:eastAsia="Times New Roman" w:hAnsi="Century Gothic" w:cs="Arial"/>
          <w:color w:val="000000" w:themeColor="text1"/>
          <w:sz w:val="20"/>
          <w:szCs w:val="20"/>
          <w:lang w:eastAsia="es-ES"/>
        </w:rPr>
        <w:t>subsidio asignad</w:t>
      </w:r>
      <w:r w:rsidR="00775B08" w:rsidRPr="00297403">
        <w:rPr>
          <w:rFonts w:ascii="Century Gothic" w:eastAsia="Times New Roman" w:hAnsi="Century Gothic" w:cs="Arial"/>
          <w:color w:val="000000" w:themeColor="text1"/>
          <w:sz w:val="20"/>
          <w:szCs w:val="20"/>
          <w:lang w:eastAsia="es-ES"/>
        </w:rPr>
        <w:t>o</w:t>
      </w:r>
      <w:r w:rsidR="00D1746D" w:rsidRPr="00297403">
        <w:rPr>
          <w:rFonts w:ascii="Century Gothic" w:eastAsia="Times New Roman" w:hAnsi="Century Gothic" w:cs="Arial"/>
          <w:color w:val="000000" w:themeColor="text1"/>
          <w:sz w:val="20"/>
          <w:szCs w:val="20"/>
          <w:lang w:eastAsia="es-ES"/>
        </w:rPr>
        <w:t xml:space="preserve"> que asciende a la suma total de </w:t>
      </w:r>
      <w:r w:rsidR="00A51BEF">
        <w:rPr>
          <w:rFonts w:ascii="Century Gothic" w:eastAsia="Times New Roman" w:hAnsi="Century Gothic" w:cs="Arial"/>
          <w:color w:val="000000" w:themeColor="text1"/>
          <w:sz w:val="20"/>
          <w:szCs w:val="20"/>
          <w:lang w:eastAsia="es-ES"/>
        </w:rPr>
        <w:t>_____</w:t>
      </w:r>
      <w:r w:rsidR="00D1746D" w:rsidRPr="00297403">
        <w:rPr>
          <w:rFonts w:ascii="Century Gothic" w:eastAsia="Times New Roman" w:hAnsi="Century Gothic" w:cs="Arial"/>
          <w:color w:val="000000" w:themeColor="text1"/>
          <w:sz w:val="20"/>
          <w:szCs w:val="20"/>
          <w:lang w:eastAsia="es-ES"/>
        </w:rPr>
        <w:t xml:space="preserve"> UF, cantidad equivalente a $ </w:t>
      </w:r>
      <w:r w:rsidR="00A51BEF">
        <w:rPr>
          <w:rFonts w:ascii="Century Gothic" w:eastAsia="Times New Roman" w:hAnsi="Century Gothic" w:cs="Arial"/>
          <w:color w:val="000000" w:themeColor="text1"/>
          <w:sz w:val="20"/>
          <w:szCs w:val="20"/>
          <w:lang w:eastAsia="es-ES"/>
        </w:rPr>
        <w:t>_________</w:t>
      </w:r>
      <w:r w:rsidR="00D1746D" w:rsidRPr="00297403">
        <w:rPr>
          <w:rFonts w:ascii="Century Gothic" w:eastAsia="Times New Roman" w:hAnsi="Century Gothic" w:cs="Arial"/>
          <w:color w:val="000000" w:themeColor="text1"/>
          <w:sz w:val="20"/>
          <w:szCs w:val="20"/>
          <w:lang w:eastAsia="es-ES"/>
        </w:rPr>
        <w:t xml:space="preserve">, al valor de la UF al día </w:t>
      </w:r>
      <w:r w:rsidR="00A51BEF">
        <w:rPr>
          <w:rFonts w:ascii="Century Gothic" w:eastAsia="Times New Roman" w:hAnsi="Century Gothic" w:cs="Arial"/>
          <w:color w:val="000000" w:themeColor="text1"/>
          <w:sz w:val="20"/>
          <w:szCs w:val="20"/>
          <w:lang w:eastAsia="es-ES"/>
        </w:rPr>
        <w:t>__________</w:t>
      </w:r>
    </w:p>
    <w:p w:rsidR="00BA4684" w:rsidRPr="00297403" w:rsidRDefault="00BA4684" w:rsidP="00C846EF">
      <w:pPr>
        <w:pStyle w:val="Prrafodelista"/>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eastAsia="es-ES"/>
        </w:rPr>
      </w:pPr>
    </w:p>
    <w:p w:rsidR="007C7A5E" w:rsidRPr="00297403" w:rsidRDefault="00BA4684" w:rsidP="00C846EF">
      <w:pPr>
        <w:pStyle w:val="Prrafodelista"/>
        <w:numPr>
          <w:ilvl w:val="0"/>
          <w:numId w:val="11"/>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L</w:t>
      </w:r>
      <w:r w:rsidR="00167B15" w:rsidRPr="00297403">
        <w:rPr>
          <w:rFonts w:ascii="Century Gothic" w:eastAsia="Times New Roman" w:hAnsi="Century Gothic" w:cs="Arial"/>
          <w:color w:val="000000" w:themeColor="text1"/>
          <w:sz w:val="20"/>
          <w:szCs w:val="20"/>
          <w:lang w:eastAsia="es-ES"/>
        </w:rPr>
        <w:t xml:space="preserve">os </w:t>
      </w:r>
      <w:r w:rsidR="002A09C9" w:rsidRPr="00297403">
        <w:rPr>
          <w:rFonts w:ascii="Century Gothic" w:eastAsia="Times New Roman" w:hAnsi="Century Gothic" w:cs="Arial"/>
          <w:color w:val="000000" w:themeColor="text1"/>
          <w:sz w:val="20"/>
          <w:szCs w:val="20"/>
          <w:lang w:eastAsia="es-ES"/>
        </w:rPr>
        <w:t>aporte</w:t>
      </w:r>
      <w:r w:rsidR="00167B15" w:rsidRPr="00297403">
        <w:rPr>
          <w:rFonts w:ascii="Century Gothic" w:eastAsia="Times New Roman" w:hAnsi="Century Gothic" w:cs="Arial"/>
          <w:color w:val="000000" w:themeColor="text1"/>
          <w:sz w:val="20"/>
          <w:szCs w:val="20"/>
          <w:lang w:eastAsia="es-ES"/>
        </w:rPr>
        <w:t>s</w:t>
      </w:r>
      <w:r w:rsidR="002A09C9" w:rsidRPr="00297403">
        <w:rPr>
          <w:rFonts w:ascii="Century Gothic" w:eastAsia="Times New Roman" w:hAnsi="Century Gothic" w:cs="Arial"/>
          <w:color w:val="000000" w:themeColor="text1"/>
          <w:sz w:val="20"/>
          <w:szCs w:val="20"/>
          <w:lang w:eastAsia="es-ES"/>
        </w:rPr>
        <w:t xml:space="preserve"> adicional</w:t>
      </w:r>
      <w:r w:rsidR="00167B15" w:rsidRPr="00297403">
        <w:rPr>
          <w:rFonts w:ascii="Century Gothic" w:eastAsia="Times New Roman" w:hAnsi="Century Gothic" w:cs="Arial"/>
          <w:color w:val="000000" w:themeColor="text1"/>
          <w:sz w:val="20"/>
          <w:szCs w:val="20"/>
          <w:lang w:eastAsia="es-ES"/>
        </w:rPr>
        <w:t>es</w:t>
      </w:r>
      <w:r w:rsidR="002A09C9" w:rsidRPr="00297403">
        <w:rPr>
          <w:rFonts w:ascii="Century Gothic" w:eastAsia="Times New Roman" w:hAnsi="Century Gothic" w:cs="Arial"/>
          <w:color w:val="000000" w:themeColor="text1"/>
          <w:sz w:val="20"/>
          <w:szCs w:val="20"/>
          <w:lang w:eastAsia="es-ES"/>
        </w:rPr>
        <w:t xml:space="preserve"> comprometido</w:t>
      </w:r>
      <w:r w:rsidR="00167B15" w:rsidRPr="00297403">
        <w:rPr>
          <w:rFonts w:ascii="Century Gothic" w:eastAsia="Times New Roman" w:hAnsi="Century Gothic" w:cs="Arial"/>
          <w:color w:val="000000" w:themeColor="text1"/>
          <w:sz w:val="20"/>
          <w:szCs w:val="20"/>
          <w:lang w:eastAsia="es-ES"/>
        </w:rPr>
        <w:t>s</w:t>
      </w:r>
      <w:r w:rsidR="002A09C9" w:rsidRPr="00297403">
        <w:rPr>
          <w:rFonts w:ascii="Century Gothic" w:eastAsia="Times New Roman" w:hAnsi="Century Gothic" w:cs="Arial"/>
          <w:color w:val="000000" w:themeColor="text1"/>
          <w:sz w:val="20"/>
          <w:szCs w:val="20"/>
          <w:lang w:eastAsia="es-ES"/>
        </w:rPr>
        <w:t xml:space="preserve"> por </w:t>
      </w:r>
      <w:r w:rsidR="00A51BEF">
        <w:rPr>
          <w:rFonts w:ascii="Century Gothic" w:eastAsia="Times New Roman" w:hAnsi="Century Gothic" w:cs="Arial"/>
          <w:color w:val="000000" w:themeColor="text1"/>
          <w:sz w:val="20"/>
          <w:szCs w:val="20"/>
          <w:lang w:eastAsia="es-ES"/>
        </w:rPr>
        <w:t>_____________________</w:t>
      </w:r>
      <w:r w:rsidR="00FA6DE9">
        <w:rPr>
          <w:rFonts w:ascii="Century Gothic" w:eastAsia="Times New Roman" w:hAnsi="Century Gothic" w:cs="Arial"/>
          <w:color w:val="000000" w:themeColor="text1"/>
          <w:sz w:val="20"/>
          <w:szCs w:val="20"/>
          <w:lang w:eastAsia="es-ES"/>
        </w:rPr>
        <w:t>_</w:t>
      </w:r>
      <w:r w:rsidR="00FA6DE9" w:rsidRPr="00297403">
        <w:rPr>
          <w:rFonts w:ascii="Century Gothic" w:eastAsia="Times New Roman" w:hAnsi="Century Gothic" w:cs="Arial"/>
          <w:color w:val="000000" w:themeColor="text1"/>
          <w:sz w:val="20"/>
          <w:szCs w:val="20"/>
          <w:lang w:eastAsia="es-ES"/>
        </w:rPr>
        <w:t>,</w:t>
      </w:r>
      <w:r w:rsidR="002A09C9" w:rsidRPr="00297403">
        <w:rPr>
          <w:rFonts w:ascii="Century Gothic" w:eastAsia="Times New Roman" w:hAnsi="Century Gothic" w:cs="Arial"/>
          <w:color w:val="000000" w:themeColor="text1"/>
          <w:sz w:val="20"/>
          <w:szCs w:val="20"/>
          <w:lang w:eastAsia="es-ES"/>
        </w:rPr>
        <w:t xml:space="preserve"> </w:t>
      </w:r>
      <w:r w:rsidR="001B68F5" w:rsidRPr="00297403">
        <w:rPr>
          <w:rFonts w:ascii="Century Gothic" w:eastAsia="Times New Roman" w:hAnsi="Century Gothic" w:cs="Arial"/>
          <w:color w:val="000000" w:themeColor="text1"/>
          <w:sz w:val="20"/>
          <w:szCs w:val="20"/>
          <w:lang w:eastAsia="es-ES"/>
        </w:rPr>
        <w:t>que asciende</w:t>
      </w:r>
      <w:r w:rsidR="00A51BEF">
        <w:rPr>
          <w:rFonts w:ascii="Century Gothic" w:eastAsia="Times New Roman" w:hAnsi="Century Gothic" w:cs="Arial"/>
          <w:color w:val="000000" w:themeColor="text1"/>
          <w:sz w:val="20"/>
          <w:szCs w:val="20"/>
          <w:lang w:eastAsia="es-ES"/>
        </w:rPr>
        <w:t>n</w:t>
      </w:r>
      <w:r w:rsidR="001B68F5" w:rsidRPr="00297403">
        <w:rPr>
          <w:rFonts w:ascii="Century Gothic" w:eastAsia="Times New Roman" w:hAnsi="Century Gothic" w:cs="Arial"/>
          <w:color w:val="000000" w:themeColor="text1"/>
          <w:sz w:val="20"/>
          <w:szCs w:val="20"/>
          <w:lang w:eastAsia="es-ES"/>
        </w:rPr>
        <w:t xml:space="preserve"> a la suma total de </w:t>
      </w:r>
      <w:r w:rsidR="00A51BEF">
        <w:rPr>
          <w:rFonts w:ascii="Century Gothic" w:eastAsia="Times New Roman" w:hAnsi="Century Gothic" w:cs="Arial"/>
          <w:color w:val="000000" w:themeColor="text1"/>
          <w:sz w:val="20"/>
          <w:szCs w:val="20"/>
          <w:lang w:eastAsia="es-ES"/>
        </w:rPr>
        <w:t>_______</w:t>
      </w:r>
      <w:r w:rsidR="001B68F5" w:rsidRPr="00297403">
        <w:rPr>
          <w:rFonts w:ascii="Century Gothic" w:eastAsia="Times New Roman" w:hAnsi="Century Gothic" w:cs="Arial"/>
          <w:color w:val="000000" w:themeColor="text1"/>
          <w:sz w:val="20"/>
          <w:szCs w:val="20"/>
          <w:lang w:eastAsia="es-ES"/>
        </w:rPr>
        <w:t xml:space="preserve"> UF,</w:t>
      </w:r>
      <w:r w:rsidR="002A09C9" w:rsidRPr="00297403">
        <w:rPr>
          <w:rFonts w:ascii="Century Gothic" w:eastAsia="Times New Roman" w:hAnsi="Century Gothic" w:cs="Arial"/>
          <w:color w:val="000000" w:themeColor="text1"/>
          <w:sz w:val="20"/>
          <w:szCs w:val="20"/>
          <w:lang w:eastAsia="es-ES"/>
        </w:rPr>
        <w:t xml:space="preserve"> </w:t>
      </w:r>
      <w:r w:rsidR="00A057DA" w:rsidRPr="00297403">
        <w:rPr>
          <w:rFonts w:ascii="Century Gothic" w:eastAsia="Times New Roman" w:hAnsi="Century Gothic" w:cs="Arial"/>
          <w:color w:val="000000" w:themeColor="text1"/>
          <w:sz w:val="20"/>
          <w:szCs w:val="20"/>
          <w:lang w:eastAsia="es-ES"/>
        </w:rPr>
        <w:t xml:space="preserve">al valor de la UF al día </w:t>
      </w:r>
      <w:r w:rsidR="00A51BEF">
        <w:rPr>
          <w:rFonts w:ascii="Century Gothic" w:eastAsia="Times New Roman" w:hAnsi="Century Gothic" w:cs="Arial"/>
          <w:color w:val="000000" w:themeColor="text1"/>
          <w:sz w:val="20"/>
          <w:szCs w:val="20"/>
          <w:lang w:eastAsia="es-ES"/>
        </w:rPr>
        <w:t xml:space="preserve">_______, </w:t>
      </w:r>
      <w:r w:rsidR="002A09C9" w:rsidRPr="00297403">
        <w:rPr>
          <w:rFonts w:ascii="Century Gothic" w:eastAsia="Times New Roman" w:hAnsi="Century Gothic" w:cs="Arial"/>
          <w:color w:val="000000" w:themeColor="text1"/>
          <w:sz w:val="20"/>
          <w:szCs w:val="20"/>
          <w:lang w:eastAsia="es-ES"/>
        </w:rPr>
        <w:t xml:space="preserve">que el aportante entregará </w:t>
      </w:r>
      <w:r w:rsidR="001B68F5" w:rsidRPr="00297403">
        <w:rPr>
          <w:rFonts w:ascii="Century Gothic" w:eastAsia="Times New Roman" w:hAnsi="Century Gothic" w:cs="Arial"/>
          <w:color w:val="000000" w:themeColor="text1"/>
          <w:sz w:val="20"/>
          <w:szCs w:val="20"/>
          <w:lang w:eastAsia="es-ES"/>
        </w:rPr>
        <w:t xml:space="preserve">en la oportunidad </w:t>
      </w:r>
      <w:r w:rsidR="00E12C2D" w:rsidRPr="00297403">
        <w:rPr>
          <w:rFonts w:ascii="Century Gothic" w:eastAsia="Times New Roman" w:hAnsi="Century Gothic" w:cs="Arial"/>
          <w:color w:val="000000" w:themeColor="text1"/>
          <w:sz w:val="20"/>
          <w:szCs w:val="20"/>
          <w:lang w:eastAsia="es-ES"/>
        </w:rPr>
        <w:t xml:space="preserve">y </w:t>
      </w:r>
      <w:r w:rsidR="002A09C9" w:rsidRPr="00297403">
        <w:rPr>
          <w:rFonts w:ascii="Century Gothic" w:eastAsia="Times New Roman" w:hAnsi="Century Gothic" w:cs="Arial"/>
          <w:color w:val="000000" w:themeColor="text1"/>
          <w:sz w:val="20"/>
          <w:szCs w:val="20"/>
          <w:lang w:eastAsia="es-ES"/>
        </w:rPr>
        <w:t xml:space="preserve">condiciones </w:t>
      </w:r>
      <w:r w:rsidR="00E12C2D" w:rsidRPr="00297403">
        <w:rPr>
          <w:rFonts w:ascii="Century Gothic" w:eastAsia="Times New Roman" w:hAnsi="Century Gothic" w:cs="Arial"/>
          <w:color w:val="000000" w:themeColor="text1"/>
          <w:sz w:val="20"/>
          <w:szCs w:val="20"/>
          <w:lang w:eastAsia="es-ES"/>
        </w:rPr>
        <w:t xml:space="preserve">establecidas </w:t>
      </w:r>
      <w:r w:rsidR="002A09C9" w:rsidRPr="00297403">
        <w:rPr>
          <w:rFonts w:ascii="Century Gothic" w:eastAsia="Times New Roman" w:hAnsi="Century Gothic" w:cs="Arial"/>
          <w:color w:val="000000" w:themeColor="text1"/>
          <w:sz w:val="20"/>
          <w:szCs w:val="20"/>
          <w:lang w:eastAsia="es-ES"/>
        </w:rPr>
        <w:t xml:space="preserve">al momento </w:t>
      </w:r>
      <w:r w:rsidR="002A09C9" w:rsidRPr="00297403">
        <w:rPr>
          <w:rFonts w:ascii="Century Gothic" w:eastAsia="Times New Roman" w:hAnsi="Century Gothic" w:cs="Arial"/>
          <w:color w:val="000000" w:themeColor="text1"/>
          <w:sz w:val="20"/>
          <w:szCs w:val="20"/>
          <w:lang w:eastAsia="es-ES"/>
        </w:rPr>
        <w:lastRenderedPageBreak/>
        <w:t>de</w:t>
      </w:r>
      <w:r w:rsidR="001B68F5" w:rsidRPr="00297403">
        <w:rPr>
          <w:rFonts w:ascii="Century Gothic" w:eastAsia="Times New Roman" w:hAnsi="Century Gothic" w:cs="Arial"/>
          <w:color w:val="000000" w:themeColor="text1"/>
          <w:sz w:val="20"/>
          <w:szCs w:val="20"/>
          <w:lang w:eastAsia="es-ES"/>
        </w:rPr>
        <w:t>l</w:t>
      </w:r>
      <w:r w:rsidR="002A09C9" w:rsidRPr="00297403">
        <w:rPr>
          <w:rFonts w:ascii="Century Gothic" w:eastAsia="Times New Roman" w:hAnsi="Century Gothic" w:cs="Arial"/>
          <w:color w:val="000000" w:themeColor="text1"/>
          <w:sz w:val="20"/>
          <w:szCs w:val="20"/>
          <w:lang w:eastAsia="es-ES"/>
        </w:rPr>
        <w:t xml:space="preserve"> ingres</w:t>
      </w:r>
      <w:r w:rsidR="001B68F5" w:rsidRPr="00297403">
        <w:rPr>
          <w:rFonts w:ascii="Century Gothic" w:eastAsia="Times New Roman" w:hAnsi="Century Gothic" w:cs="Arial"/>
          <w:color w:val="000000" w:themeColor="text1"/>
          <w:sz w:val="20"/>
          <w:szCs w:val="20"/>
          <w:lang w:eastAsia="es-ES"/>
        </w:rPr>
        <w:t>o</w:t>
      </w:r>
      <w:r w:rsidR="002A09C9" w:rsidRPr="00297403">
        <w:rPr>
          <w:rFonts w:ascii="Century Gothic" w:eastAsia="Times New Roman" w:hAnsi="Century Gothic" w:cs="Arial"/>
          <w:color w:val="000000" w:themeColor="text1"/>
          <w:sz w:val="20"/>
          <w:szCs w:val="20"/>
          <w:lang w:eastAsia="es-ES"/>
        </w:rPr>
        <w:t xml:space="preserve"> </w:t>
      </w:r>
      <w:r w:rsidR="001B68F5" w:rsidRPr="00297403">
        <w:rPr>
          <w:rFonts w:ascii="Century Gothic" w:eastAsia="Times New Roman" w:hAnsi="Century Gothic" w:cs="Arial"/>
          <w:color w:val="000000" w:themeColor="text1"/>
          <w:sz w:val="20"/>
          <w:szCs w:val="20"/>
          <w:lang w:eastAsia="es-ES"/>
        </w:rPr>
        <w:t>d</w:t>
      </w:r>
      <w:r w:rsidR="002A09C9" w:rsidRPr="00297403">
        <w:rPr>
          <w:rFonts w:ascii="Century Gothic" w:eastAsia="Times New Roman" w:hAnsi="Century Gothic" w:cs="Arial"/>
          <w:color w:val="000000" w:themeColor="text1"/>
          <w:sz w:val="20"/>
          <w:szCs w:val="20"/>
          <w:lang w:eastAsia="es-ES"/>
        </w:rPr>
        <w:t xml:space="preserve">el Proyecto Habitacional, </w:t>
      </w:r>
      <w:r w:rsidR="00E12C2D" w:rsidRPr="00297403">
        <w:rPr>
          <w:rFonts w:ascii="Century Gothic" w:eastAsia="Times New Roman" w:hAnsi="Century Gothic" w:cs="Arial"/>
          <w:color w:val="000000" w:themeColor="text1"/>
          <w:sz w:val="20"/>
          <w:szCs w:val="20"/>
          <w:lang w:eastAsia="es-ES"/>
        </w:rPr>
        <w:t xml:space="preserve">lo </w:t>
      </w:r>
      <w:r w:rsidR="00B44D41" w:rsidRPr="00297403">
        <w:rPr>
          <w:rFonts w:ascii="Century Gothic" w:eastAsia="Times New Roman" w:hAnsi="Century Gothic" w:cs="Arial"/>
          <w:color w:val="000000" w:themeColor="text1"/>
          <w:sz w:val="20"/>
          <w:szCs w:val="20"/>
          <w:lang w:eastAsia="es-ES"/>
        </w:rPr>
        <w:t xml:space="preserve">que </w:t>
      </w:r>
      <w:r w:rsidR="002A09C9" w:rsidRPr="00297403">
        <w:rPr>
          <w:rFonts w:ascii="Century Gothic" w:eastAsia="Times New Roman" w:hAnsi="Century Gothic" w:cs="Arial"/>
          <w:color w:val="000000" w:themeColor="text1"/>
          <w:sz w:val="20"/>
          <w:szCs w:val="20"/>
          <w:lang w:eastAsia="es-ES"/>
        </w:rPr>
        <w:t>el CONTRATISTA declara conocer y aceptar.</w:t>
      </w:r>
    </w:p>
    <w:p w:rsidR="007D43C4" w:rsidRPr="00297403" w:rsidRDefault="007D43C4"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eastAsia="es-ES"/>
        </w:rPr>
      </w:pPr>
    </w:p>
    <w:p w:rsidR="007D43C4" w:rsidRPr="00297403" w:rsidRDefault="007D43C4" w:rsidP="00C846EF">
      <w:pPr>
        <w:pStyle w:val="Prrafodelista"/>
        <w:numPr>
          <w:ilvl w:val="0"/>
          <w:numId w:val="11"/>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 xml:space="preserve">El ahorro que dispone la familia </w:t>
      </w:r>
      <w:r w:rsidR="00FA6DE9">
        <w:rPr>
          <w:rFonts w:ascii="Century Gothic" w:eastAsia="Times New Roman" w:hAnsi="Century Gothic" w:cs="Arial"/>
          <w:color w:val="000000" w:themeColor="text1"/>
          <w:sz w:val="20"/>
          <w:szCs w:val="20"/>
          <w:lang w:eastAsia="es-ES"/>
        </w:rPr>
        <w:t xml:space="preserve">en </w:t>
      </w:r>
      <w:r w:rsidR="00FA6DE9" w:rsidRPr="00297403">
        <w:rPr>
          <w:rFonts w:ascii="Century Gothic" w:eastAsia="Times New Roman" w:hAnsi="Century Gothic" w:cs="Arial"/>
          <w:color w:val="000000" w:themeColor="text1"/>
          <w:sz w:val="20"/>
          <w:szCs w:val="20"/>
          <w:lang w:eastAsia="es-ES"/>
        </w:rPr>
        <w:t xml:space="preserve">cuenta de ahorro N° </w:t>
      </w:r>
      <w:r w:rsidR="00FA6DE9">
        <w:rPr>
          <w:rFonts w:ascii="Century Gothic" w:eastAsia="Times New Roman" w:hAnsi="Century Gothic" w:cs="Arial"/>
          <w:color w:val="000000" w:themeColor="text1"/>
          <w:sz w:val="20"/>
          <w:szCs w:val="20"/>
          <w:lang w:eastAsia="es-ES"/>
        </w:rPr>
        <w:t xml:space="preserve">_______ </w:t>
      </w:r>
      <w:r w:rsidR="00FA6DE9" w:rsidRPr="00297403">
        <w:rPr>
          <w:rFonts w:ascii="Century Gothic" w:eastAsia="Times New Roman" w:hAnsi="Century Gothic" w:cs="Arial"/>
          <w:color w:val="000000" w:themeColor="text1"/>
          <w:sz w:val="20"/>
          <w:szCs w:val="20"/>
          <w:lang w:eastAsia="es-ES"/>
        </w:rPr>
        <w:t>de</w:t>
      </w:r>
      <w:r w:rsidR="00FA6DE9">
        <w:rPr>
          <w:rFonts w:ascii="Century Gothic" w:eastAsia="Times New Roman" w:hAnsi="Century Gothic" w:cs="Arial"/>
          <w:color w:val="000000" w:themeColor="text1"/>
          <w:sz w:val="20"/>
          <w:szCs w:val="20"/>
          <w:lang w:eastAsia="es-ES"/>
        </w:rPr>
        <w:t xml:space="preserve"> ______________</w:t>
      </w:r>
      <w:r w:rsidR="00FA6DE9" w:rsidRPr="00297403">
        <w:rPr>
          <w:rFonts w:ascii="Century Gothic" w:eastAsia="Times New Roman" w:hAnsi="Century Gothic" w:cs="Arial"/>
          <w:color w:val="000000" w:themeColor="text1"/>
          <w:sz w:val="20"/>
          <w:szCs w:val="20"/>
          <w:lang w:eastAsia="es-ES"/>
        </w:rPr>
        <w:t xml:space="preserve"> (institución financiera)</w:t>
      </w:r>
      <w:r w:rsidR="00FA6DE9">
        <w:rPr>
          <w:rFonts w:ascii="Century Gothic" w:eastAsia="Times New Roman" w:hAnsi="Century Gothic" w:cs="Arial"/>
          <w:color w:val="000000" w:themeColor="text1"/>
          <w:sz w:val="20"/>
          <w:szCs w:val="20"/>
          <w:lang w:eastAsia="es-ES"/>
        </w:rPr>
        <w:t xml:space="preserve">, y que </w:t>
      </w:r>
      <w:r w:rsidR="00FA6DE9" w:rsidRPr="00297403">
        <w:rPr>
          <w:rFonts w:ascii="Century Gothic" w:eastAsia="Times New Roman" w:hAnsi="Century Gothic" w:cs="Arial"/>
          <w:color w:val="000000" w:themeColor="text1"/>
          <w:sz w:val="20"/>
          <w:szCs w:val="20"/>
          <w:lang w:eastAsia="es-ES"/>
        </w:rPr>
        <w:t xml:space="preserve">asciende a la suma total de </w:t>
      </w:r>
      <w:r w:rsidR="00FA6DE9">
        <w:rPr>
          <w:rFonts w:ascii="Century Gothic" w:eastAsia="Times New Roman" w:hAnsi="Century Gothic" w:cs="Arial"/>
          <w:color w:val="000000" w:themeColor="text1"/>
          <w:sz w:val="20"/>
          <w:szCs w:val="20"/>
          <w:lang w:eastAsia="es-ES"/>
        </w:rPr>
        <w:t>__________</w:t>
      </w:r>
      <w:r w:rsidR="00FA6DE9" w:rsidRPr="00297403">
        <w:rPr>
          <w:rFonts w:ascii="Century Gothic" w:eastAsia="Times New Roman" w:hAnsi="Century Gothic" w:cs="Arial"/>
          <w:color w:val="000000" w:themeColor="text1"/>
          <w:sz w:val="20"/>
          <w:szCs w:val="20"/>
          <w:lang w:eastAsia="es-ES"/>
        </w:rPr>
        <w:t xml:space="preserve"> UF, equivalente</w:t>
      </w:r>
      <w:r w:rsidR="00FA6DE9">
        <w:rPr>
          <w:rFonts w:ascii="Century Gothic" w:eastAsia="Times New Roman" w:hAnsi="Century Gothic" w:cs="Arial"/>
          <w:color w:val="000000" w:themeColor="text1"/>
          <w:sz w:val="20"/>
          <w:szCs w:val="20"/>
          <w:lang w:eastAsia="es-ES"/>
        </w:rPr>
        <w:t>s</w:t>
      </w:r>
      <w:r w:rsidR="00FA6DE9" w:rsidRPr="00297403">
        <w:rPr>
          <w:rFonts w:ascii="Century Gothic" w:eastAsia="Times New Roman" w:hAnsi="Century Gothic" w:cs="Arial"/>
          <w:color w:val="000000" w:themeColor="text1"/>
          <w:sz w:val="20"/>
          <w:szCs w:val="20"/>
          <w:lang w:eastAsia="es-ES"/>
        </w:rPr>
        <w:t xml:space="preserve"> a $ </w:t>
      </w:r>
      <w:r w:rsidR="00FA6DE9">
        <w:rPr>
          <w:rFonts w:ascii="Century Gothic" w:eastAsia="Times New Roman" w:hAnsi="Century Gothic" w:cs="Arial"/>
          <w:color w:val="000000" w:themeColor="text1"/>
          <w:sz w:val="20"/>
          <w:szCs w:val="20"/>
          <w:lang w:eastAsia="es-ES"/>
        </w:rPr>
        <w:t xml:space="preserve">_______________, </w:t>
      </w:r>
      <w:r w:rsidR="00FA6DE9" w:rsidRPr="00297403">
        <w:rPr>
          <w:rFonts w:ascii="Century Gothic" w:eastAsia="Times New Roman" w:hAnsi="Century Gothic" w:cs="Arial"/>
          <w:color w:val="000000" w:themeColor="text1"/>
          <w:sz w:val="20"/>
          <w:szCs w:val="20"/>
          <w:lang w:eastAsia="es-ES"/>
        </w:rPr>
        <w:t xml:space="preserve">al valor de la UF al día </w:t>
      </w:r>
      <w:r w:rsidR="00FA6DE9">
        <w:rPr>
          <w:rFonts w:ascii="Century Gothic" w:eastAsia="Times New Roman" w:hAnsi="Century Gothic" w:cs="Arial"/>
          <w:color w:val="000000" w:themeColor="text1"/>
          <w:sz w:val="20"/>
          <w:szCs w:val="20"/>
          <w:lang w:eastAsia="es-ES"/>
        </w:rPr>
        <w:t xml:space="preserve">___________. </w:t>
      </w:r>
    </w:p>
    <w:p w:rsidR="004647FB" w:rsidRDefault="004647FB"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CC3994" w:rsidRDefault="000D7242"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Pr>
          <w:rFonts w:ascii="Century Gothic" w:eastAsia="Times New Roman" w:hAnsi="Century Gothic" w:cs="Arial"/>
          <w:color w:val="000000" w:themeColor="text1"/>
          <w:sz w:val="20"/>
          <w:szCs w:val="20"/>
          <w:lang w:eastAsia="es-ES"/>
        </w:rPr>
        <w:t xml:space="preserve">El pago del </w:t>
      </w:r>
      <w:r w:rsidR="00EF08AC">
        <w:rPr>
          <w:rFonts w:ascii="Century Gothic" w:eastAsia="Times New Roman" w:hAnsi="Century Gothic" w:cs="Arial"/>
          <w:color w:val="000000" w:themeColor="text1"/>
          <w:sz w:val="20"/>
          <w:szCs w:val="20"/>
          <w:lang w:eastAsia="es-ES"/>
        </w:rPr>
        <w:t>subsidio</w:t>
      </w:r>
      <w:r>
        <w:rPr>
          <w:rFonts w:ascii="Century Gothic" w:eastAsia="Times New Roman" w:hAnsi="Century Gothic" w:cs="Arial"/>
          <w:color w:val="000000" w:themeColor="text1"/>
          <w:sz w:val="20"/>
          <w:szCs w:val="20"/>
          <w:lang w:eastAsia="es-ES"/>
        </w:rPr>
        <w:t xml:space="preserve"> se verificará conforme a lo establecido en l</w:t>
      </w:r>
      <w:r w:rsidR="00FE6E15">
        <w:rPr>
          <w:rFonts w:ascii="Century Gothic" w:eastAsia="Times New Roman" w:hAnsi="Century Gothic" w:cs="Arial"/>
          <w:color w:val="000000" w:themeColor="text1"/>
          <w:sz w:val="20"/>
          <w:szCs w:val="20"/>
          <w:lang w:eastAsia="es-ES"/>
        </w:rPr>
        <w:t>os</w:t>
      </w:r>
      <w:r>
        <w:rPr>
          <w:rFonts w:ascii="Century Gothic" w:eastAsia="Times New Roman" w:hAnsi="Century Gothic" w:cs="Arial"/>
          <w:color w:val="000000" w:themeColor="text1"/>
          <w:sz w:val="20"/>
          <w:szCs w:val="20"/>
          <w:lang w:eastAsia="es-ES"/>
        </w:rPr>
        <w:t xml:space="preserve"> artículo</w:t>
      </w:r>
      <w:r w:rsidR="00FE6E15">
        <w:rPr>
          <w:rFonts w:ascii="Century Gothic" w:eastAsia="Times New Roman" w:hAnsi="Century Gothic" w:cs="Arial"/>
          <w:color w:val="000000" w:themeColor="text1"/>
          <w:sz w:val="20"/>
          <w:szCs w:val="20"/>
          <w:lang w:eastAsia="es-ES"/>
        </w:rPr>
        <w:t>s</w:t>
      </w:r>
      <w:r>
        <w:rPr>
          <w:rFonts w:ascii="Century Gothic" w:eastAsia="Times New Roman" w:hAnsi="Century Gothic" w:cs="Arial"/>
          <w:color w:val="000000" w:themeColor="text1"/>
          <w:sz w:val="20"/>
          <w:szCs w:val="20"/>
          <w:lang w:eastAsia="es-ES"/>
        </w:rPr>
        <w:t xml:space="preserve"> 51 </w:t>
      </w:r>
      <w:r w:rsidR="00FE6E15">
        <w:rPr>
          <w:rFonts w:ascii="Century Gothic" w:eastAsia="Times New Roman" w:hAnsi="Century Gothic" w:cs="Arial"/>
          <w:color w:val="000000" w:themeColor="text1"/>
          <w:sz w:val="20"/>
          <w:szCs w:val="20"/>
          <w:lang w:eastAsia="es-ES"/>
        </w:rPr>
        <w:t xml:space="preserve">y 52 </w:t>
      </w:r>
      <w:r>
        <w:rPr>
          <w:rFonts w:ascii="Century Gothic" w:eastAsia="Times New Roman" w:hAnsi="Century Gothic" w:cs="Arial"/>
          <w:color w:val="000000" w:themeColor="text1"/>
          <w:sz w:val="20"/>
          <w:szCs w:val="20"/>
          <w:lang w:eastAsia="es-ES"/>
        </w:rPr>
        <w:t>del D.S. N° 27</w:t>
      </w:r>
      <w:r w:rsidR="00FE6E15">
        <w:rPr>
          <w:rFonts w:ascii="Century Gothic" w:eastAsia="Times New Roman" w:hAnsi="Century Gothic" w:cs="Arial"/>
          <w:color w:val="000000" w:themeColor="text1"/>
          <w:sz w:val="20"/>
          <w:szCs w:val="20"/>
          <w:lang w:eastAsia="es-ES"/>
        </w:rPr>
        <w:t xml:space="preserve">. </w:t>
      </w:r>
      <w:r w:rsidR="00CC3994" w:rsidRPr="00FA6DE9">
        <w:rPr>
          <w:rFonts w:ascii="Century Gothic" w:eastAsia="Times New Roman" w:hAnsi="Century Gothic" w:cs="Arial"/>
          <w:color w:val="000000" w:themeColor="text1"/>
          <w:sz w:val="20"/>
          <w:szCs w:val="20"/>
          <w:lang w:eastAsia="es-ES"/>
        </w:rPr>
        <w:t>Los beneficiarios autorizan desde ya al CONTRATISTA</w:t>
      </w:r>
      <w:r w:rsidR="006308D4" w:rsidRPr="00FA6DE9">
        <w:rPr>
          <w:rFonts w:ascii="Century Gothic" w:hAnsi="Century Gothic"/>
          <w:color w:val="000000" w:themeColor="text1"/>
          <w:sz w:val="20"/>
          <w:szCs w:val="20"/>
        </w:rPr>
        <w:t xml:space="preserve"> </w:t>
      </w:r>
      <w:r w:rsidR="00CC3994" w:rsidRPr="00FA6DE9">
        <w:rPr>
          <w:rFonts w:ascii="Century Gothic" w:eastAsia="Times New Roman" w:hAnsi="Century Gothic" w:cs="Arial"/>
          <w:color w:val="000000" w:themeColor="text1"/>
          <w:sz w:val="20"/>
          <w:szCs w:val="20"/>
          <w:lang w:eastAsia="es-ES"/>
        </w:rPr>
        <w:t xml:space="preserve">para que solicite al </w:t>
      </w:r>
      <w:r w:rsidR="00BA4684" w:rsidRPr="00FA6DE9">
        <w:rPr>
          <w:rFonts w:ascii="Century Gothic" w:eastAsia="Times New Roman" w:hAnsi="Century Gothic" w:cs="Arial"/>
          <w:color w:val="000000" w:themeColor="text1"/>
          <w:sz w:val="20"/>
          <w:szCs w:val="20"/>
          <w:lang w:eastAsia="es-ES"/>
        </w:rPr>
        <w:t>SERVIU</w:t>
      </w:r>
      <w:r w:rsidR="00CC3994" w:rsidRPr="00FA6DE9">
        <w:rPr>
          <w:rFonts w:ascii="Century Gothic" w:eastAsia="Times New Roman" w:hAnsi="Century Gothic" w:cs="Arial"/>
          <w:color w:val="000000" w:themeColor="text1"/>
          <w:sz w:val="20"/>
          <w:szCs w:val="20"/>
          <w:lang w:eastAsia="es-ES"/>
        </w:rPr>
        <w:t>, en su oportunidad, el pago de los montos correspondientes al Subsidio Habitacional, aportes adicionales</w:t>
      </w:r>
      <w:r w:rsidR="00EF08AC">
        <w:rPr>
          <w:rFonts w:ascii="Century Gothic" w:eastAsia="Times New Roman" w:hAnsi="Century Gothic" w:cs="Arial"/>
          <w:color w:val="000000" w:themeColor="text1"/>
          <w:sz w:val="20"/>
          <w:szCs w:val="20"/>
          <w:lang w:eastAsia="es-ES"/>
        </w:rPr>
        <w:t xml:space="preserve"> y ahorro de las familias</w:t>
      </w:r>
      <w:r w:rsidR="00CC3994" w:rsidRPr="00FA6DE9">
        <w:rPr>
          <w:rFonts w:ascii="Century Gothic" w:eastAsia="Times New Roman" w:hAnsi="Century Gothic" w:cs="Arial"/>
          <w:color w:val="000000" w:themeColor="text1"/>
          <w:sz w:val="20"/>
          <w:szCs w:val="20"/>
          <w:lang w:eastAsia="es-ES"/>
        </w:rPr>
        <w:t>.</w:t>
      </w:r>
      <w:r w:rsidR="00CC3994" w:rsidRPr="00297403">
        <w:rPr>
          <w:rFonts w:ascii="Century Gothic" w:eastAsia="Times New Roman" w:hAnsi="Century Gothic" w:cs="Arial"/>
          <w:color w:val="000000" w:themeColor="text1"/>
          <w:sz w:val="20"/>
          <w:szCs w:val="20"/>
          <w:lang w:eastAsia="es-ES"/>
        </w:rPr>
        <w:t xml:space="preserve"> </w:t>
      </w:r>
    </w:p>
    <w:p w:rsidR="00EF08AC" w:rsidRPr="00297403" w:rsidRDefault="00EF08AC"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3967F7" w:rsidRPr="00297403" w:rsidRDefault="00EF08AC" w:rsidP="003967F7">
      <w:pPr>
        <w:shd w:val="clear" w:color="auto" w:fill="FFFFFF" w:themeFill="background1"/>
        <w:tabs>
          <w:tab w:val="left" w:pos="1440"/>
        </w:tabs>
        <w:spacing w:after="0" w:line="240" w:lineRule="auto"/>
        <w:jc w:val="both"/>
        <w:rPr>
          <w:rFonts w:ascii="Century Gothic" w:eastAsia="Times New Roman" w:hAnsi="Century Gothic" w:cs="Arial"/>
          <w:b/>
          <w:bCs/>
          <w:color w:val="000000" w:themeColor="text1"/>
          <w:sz w:val="20"/>
          <w:szCs w:val="20"/>
          <w:lang w:eastAsia="es-ES"/>
        </w:rPr>
      </w:pPr>
      <w:r>
        <w:rPr>
          <w:rFonts w:ascii="Century Gothic" w:eastAsia="Times New Roman" w:hAnsi="Century Gothic" w:cs="Arial"/>
          <w:color w:val="000000" w:themeColor="text1"/>
          <w:sz w:val="20"/>
          <w:szCs w:val="20"/>
          <w:lang w:eastAsia="es-ES"/>
        </w:rPr>
        <w:t xml:space="preserve">El </w:t>
      </w:r>
      <w:r w:rsidRPr="00297403">
        <w:rPr>
          <w:rFonts w:ascii="Century Gothic" w:eastAsia="Times New Roman" w:hAnsi="Century Gothic" w:cs="Arial"/>
          <w:color w:val="000000" w:themeColor="text1"/>
          <w:sz w:val="20"/>
          <w:szCs w:val="20"/>
          <w:lang w:eastAsia="es-ES"/>
        </w:rPr>
        <w:t>SERVIU podrá efectuar anticipos a cuenta del pago de los subsidios de los beneficiarios, destinados a financiar la ejecución física de las obras en conformidad a lo dispuesto en el artículo 54 del D.S.</w:t>
      </w:r>
      <w:r w:rsidRPr="00297403">
        <w:rPr>
          <w:rFonts w:ascii="Century Gothic" w:hAnsi="Century Gothic"/>
          <w:color w:val="000000" w:themeColor="text1"/>
          <w:sz w:val="20"/>
          <w:szCs w:val="20"/>
        </w:rPr>
        <w:t xml:space="preserve"> N° </w:t>
      </w:r>
      <w:r w:rsidRPr="00297403">
        <w:rPr>
          <w:rFonts w:ascii="Century Gothic" w:eastAsia="Times New Roman" w:hAnsi="Century Gothic" w:cs="Arial"/>
          <w:color w:val="000000" w:themeColor="text1"/>
          <w:sz w:val="20"/>
          <w:szCs w:val="20"/>
          <w:lang w:eastAsia="es-ES"/>
        </w:rPr>
        <w:t>27.</w:t>
      </w:r>
      <w:r>
        <w:rPr>
          <w:rFonts w:ascii="Century Gothic" w:eastAsia="Times New Roman" w:hAnsi="Century Gothic" w:cs="Arial"/>
          <w:color w:val="000000" w:themeColor="text1"/>
          <w:sz w:val="20"/>
          <w:szCs w:val="20"/>
          <w:lang w:eastAsia="es-ES"/>
        </w:rPr>
        <w:t xml:space="preserve"> </w:t>
      </w:r>
      <w:r w:rsidRPr="00297403">
        <w:rPr>
          <w:rFonts w:ascii="Century Gothic" w:eastAsia="Times New Roman" w:hAnsi="Century Gothic" w:cs="Arial"/>
          <w:color w:val="000000" w:themeColor="text1"/>
          <w:sz w:val="20"/>
          <w:szCs w:val="20"/>
          <w:lang w:val="es-CL" w:eastAsia="es-ES"/>
        </w:rPr>
        <w:t xml:space="preserve">En todo caso, los anticipos serán considerados como abonos parciales a cuenta del </w:t>
      </w:r>
      <w:r>
        <w:rPr>
          <w:rFonts w:ascii="Century Gothic" w:eastAsia="Times New Roman" w:hAnsi="Century Gothic" w:cs="Arial"/>
          <w:color w:val="000000" w:themeColor="text1"/>
          <w:sz w:val="20"/>
          <w:szCs w:val="20"/>
          <w:lang w:val="es-CL" w:eastAsia="es-ES"/>
        </w:rPr>
        <w:t>precio</w:t>
      </w:r>
      <w:r w:rsidRPr="00297403">
        <w:rPr>
          <w:rFonts w:ascii="Century Gothic" w:eastAsia="Times New Roman" w:hAnsi="Century Gothic" w:cs="Arial"/>
          <w:color w:val="000000" w:themeColor="text1"/>
          <w:sz w:val="20"/>
          <w:szCs w:val="20"/>
          <w:lang w:val="es-CL" w:eastAsia="es-ES"/>
        </w:rPr>
        <w:t xml:space="preserve"> de la obra. En ningún caso se considerarán éstos como la aceptación, por parte del BENEFICIARIO o del SERVIU, de la cantidad y calidad </w:t>
      </w:r>
      <w:r>
        <w:rPr>
          <w:rFonts w:ascii="Century Gothic" w:eastAsia="Times New Roman" w:hAnsi="Century Gothic" w:cs="Arial"/>
          <w:color w:val="000000" w:themeColor="text1"/>
          <w:sz w:val="20"/>
          <w:szCs w:val="20"/>
          <w:lang w:val="es-CL" w:eastAsia="es-ES"/>
        </w:rPr>
        <w:t>d</w:t>
      </w:r>
      <w:r w:rsidRPr="00297403">
        <w:rPr>
          <w:rFonts w:ascii="Century Gothic" w:eastAsia="Times New Roman" w:hAnsi="Century Gothic" w:cs="Arial"/>
          <w:color w:val="000000" w:themeColor="text1"/>
          <w:sz w:val="20"/>
          <w:szCs w:val="20"/>
          <w:lang w:val="es-CL" w:eastAsia="es-ES"/>
        </w:rPr>
        <w:t>e las obras ejecutadas por el CONTRATISTA.</w:t>
      </w:r>
    </w:p>
    <w:p w:rsidR="00EF08AC" w:rsidRDefault="00EF08AC"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p>
    <w:p w:rsidR="00CC3994" w:rsidRPr="00297403" w:rsidRDefault="00EF08AC"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r>
        <w:rPr>
          <w:rFonts w:ascii="Century Gothic" w:eastAsia="Times New Roman" w:hAnsi="Century Gothic" w:cs="Arial"/>
          <w:b/>
          <w:color w:val="000000" w:themeColor="text1"/>
          <w:sz w:val="20"/>
          <w:szCs w:val="20"/>
          <w:lang w:eastAsia="es-ES"/>
        </w:rPr>
        <w:t>QUINTA: Plazo</w:t>
      </w:r>
    </w:p>
    <w:p w:rsidR="00CC3994" w:rsidRPr="00297403" w:rsidRDefault="00CC3994"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CC3994" w:rsidRPr="00297403" w:rsidRDefault="00CC3994"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El plazo de ejecución de las obras que se contrat</w:t>
      </w:r>
      <w:r w:rsidR="004D4B64" w:rsidRPr="00297403">
        <w:rPr>
          <w:rFonts w:ascii="Century Gothic" w:eastAsia="Times New Roman" w:hAnsi="Century Gothic" w:cs="Arial"/>
          <w:color w:val="000000" w:themeColor="text1"/>
          <w:sz w:val="20"/>
          <w:szCs w:val="20"/>
          <w:lang w:eastAsia="es-ES"/>
        </w:rPr>
        <w:t xml:space="preserve">an será </w:t>
      </w:r>
      <w:r w:rsidR="004D4B64" w:rsidRPr="00EF08AC">
        <w:rPr>
          <w:rFonts w:ascii="Century Gothic" w:eastAsia="Times New Roman" w:hAnsi="Century Gothic" w:cs="Arial"/>
          <w:color w:val="000000" w:themeColor="text1"/>
          <w:sz w:val="20"/>
          <w:szCs w:val="20"/>
          <w:lang w:eastAsia="es-ES"/>
        </w:rPr>
        <w:t>de _____</w:t>
      </w:r>
      <w:r w:rsidR="00EF6954" w:rsidRPr="00EF08AC">
        <w:rPr>
          <w:rFonts w:ascii="Century Gothic" w:eastAsia="Times New Roman" w:hAnsi="Century Gothic" w:cs="Arial"/>
          <w:color w:val="000000" w:themeColor="text1"/>
          <w:sz w:val="20"/>
          <w:szCs w:val="20"/>
          <w:lang w:eastAsia="es-ES"/>
        </w:rPr>
        <w:t xml:space="preserve"> </w:t>
      </w:r>
      <w:r w:rsidR="0039178C" w:rsidRPr="00EF08AC">
        <w:rPr>
          <w:rFonts w:ascii="Century Gothic" w:eastAsia="Times New Roman" w:hAnsi="Century Gothic" w:cs="Arial"/>
          <w:color w:val="000000" w:themeColor="text1"/>
          <w:sz w:val="20"/>
          <w:szCs w:val="20"/>
          <w:lang w:eastAsia="es-ES"/>
        </w:rPr>
        <w:t>días</w:t>
      </w:r>
      <w:r w:rsidR="0039178C">
        <w:rPr>
          <w:rFonts w:ascii="Century Gothic" w:eastAsia="Times New Roman" w:hAnsi="Century Gothic" w:cs="Arial"/>
          <w:color w:val="000000" w:themeColor="text1"/>
          <w:sz w:val="20"/>
          <w:szCs w:val="20"/>
          <w:lang w:eastAsia="es-ES"/>
        </w:rPr>
        <w:t xml:space="preserve"> corridos</w:t>
      </w:r>
      <w:r w:rsidR="00885D7A">
        <w:rPr>
          <w:rFonts w:ascii="Century Gothic" w:eastAsia="Times New Roman" w:hAnsi="Century Gothic" w:cs="Arial"/>
          <w:color w:val="000000" w:themeColor="text1"/>
          <w:sz w:val="20"/>
          <w:szCs w:val="20"/>
          <w:lang w:eastAsia="es-ES"/>
        </w:rPr>
        <w:t>,</w:t>
      </w:r>
      <w:r w:rsidR="004D4B64" w:rsidRPr="00297403">
        <w:rPr>
          <w:rFonts w:ascii="Century Gothic" w:eastAsia="Times New Roman" w:hAnsi="Century Gothic" w:cs="Arial"/>
          <w:color w:val="000000" w:themeColor="text1"/>
          <w:sz w:val="20"/>
          <w:szCs w:val="20"/>
          <w:lang w:eastAsia="es-ES"/>
        </w:rPr>
        <w:t xml:space="preserve"> </w:t>
      </w:r>
      <w:r w:rsidRPr="00297403">
        <w:rPr>
          <w:rFonts w:ascii="Century Gothic" w:eastAsia="Times New Roman" w:hAnsi="Century Gothic" w:cs="Arial"/>
          <w:color w:val="000000" w:themeColor="text1"/>
          <w:sz w:val="20"/>
          <w:szCs w:val="20"/>
          <w:lang w:eastAsia="es-ES"/>
        </w:rPr>
        <w:t>y comenzará a regir a contar de la fecha de entrega del terreno, levantándose un Acta en que quede constancia de ello, la que será</w:t>
      </w:r>
      <w:r w:rsidR="00BA4684" w:rsidRPr="00297403">
        <w:rPr>
          <w:rFonts w:ascii="Century Gothic" w:eastAsia="Times New Roman" w:hAnsi="Century Gothic" w:cs="Arial"/>
          <w:color w:val="000000" w:themeColor="text1"/>
          <w:sz w:val="20"/>
          <w:szCs w:val="20"/>
          <w:lang w:eastAsia="es-ES"/>
        </w:rPr>
        <w:t xml:space="preserve"> firmada por </w:t>
      </w:r>
      <w:r w:rsidR="00F229D3" w:rsidRPr="00297403">
        <w:rPr>
          <w:rFonts w:ascii="Century Gothic" w:eastAsia="Times New Roman" w:hAnsi="Century Gothic" w:cs="Arial"/>
          <w:color w:val="000000" w:themeColor="text1"/>
          <w:sz w:val="20"/>
          <w:szCs w:val="20"/>
          <w:lang w:eastAsia="es-ES"/>
        </w:rPr>
        <w:t>el BENEFICIARIO,</w:t>
      </w:r>
      <w:r w:rsidRPr="00297403">
        <w:rPr>
          <w:rFonts w:ascii="Century Gothic" w:eastAsia="Times New Roman" w:hAnsi="Century Gothic" w:cs="Arial"/>
          <w:color w:val="000000" w:themeColor="text1"/>
          <w:sz w:val="20"/>
          <w:szCs w:val="20"/>
          <w:lang w:eastAsia="es-ES"/>
        </w:rPr>
        <w:t xml:space="preserve"> </w:t>
      </w:r>
      <w:r w:rsidR="00DE3E1E">
        <w:rPr>
          <w:rFonts w:ascii="Century Gothic" w:eastAsia="Times New Roman" w:hAnsi="Century Gothic" w:cs="Arial"/>
          <w:color w:val="000000" w:themeColor="text1"/>
          <w:sz w:val="20"/>
          <w:szCs w:val="20"/>
          <w:lang w:eastAsia="es-ES"/>
        </w:rPr>
        <w:t xml:space="preserve">un </w:t>
      </w:r>
      <w:r w:rsidR="00FB504E" w:rsidRPr="00EF08AC">
        <w:rPr>
          <w:rFonts w:ascii="Century Gothic" w:eastAsia="Times New Roman" w:hAnsi="Century Gothic" w:cs="Arial"/>
          <w:color w:val="000000" w:themeColor="text1"/>
          <w:sz w:val="20"/>
          <w:szCs w:val="20"/>
          <w:lang w:eastAsia="es-ES"/>
        </w:rPr>
        <w:t xml:space="preserve">representante </w:t>
      </w:r>
      <w:r w:rsidRPr="00EF08AC">
        <w:rPr>
          <w:rFonts w:ascii="Century Gothic" w:eastAsia="Times New Roman" w:hAnsi="Century Gothic" w:cs="Arial"/>
          <w:color w:val="000000" w:themeColor="text1"/>
          <w:sz w:val="20"/>
          <w:szCs w:val="20"/>
          <w:lang w:eastAsia="es-ES"/>
        </w:rPr>
        <w:t>de la ENTIDAD,</w:t>
      </w:r>
      <w:r w:rsidRPr="00297403">
        <w:rPr>
          <w:rFonts w:ascii="Century Gothic" w:eastAsia="Times New Roman" w:hAnsi="Century Gothic" w:cs="Arial"/>
          <w:color w:val="000000" w:themeColor="text1"/>
          <w:sz w:val="20"/>
          <w:szCs w:val="20"/>
          <w:lang w:eastAsia="es-ES"/>
        </w:rPr>
        <w:t xml:space="preserve"> </w:t>
      </w:r>
      <w:r w:rsidR="00DE3E1E">
        <w:rPr>
          <w:rFonts w:ascii="Century Gothic" w:eastAsia="Times New Roman" w:hAnsi="Century Gothic" w:cs="Arial"/>
          <w:color w:val="000000" w:themeColor="text1"/>
          <w:sz w:val="20"/>
          <w:szCs w:val="20"/>
          <w:lang w:eastAsia="es-ES"/>
        </w:rPr>
        <w:t xml:space="preserve">por </w:t>
      </w:r>
      <w:r w:rsidRPr="00297403">
        <w:rPr>
          <w:rFonts w:ascii="Century Gothic" w:eastAsia="Times New Roman" w:hAnsi="Century Gothic" w:cs="Arial"/>
          <w:color w:val="000000" w:themeColor="text1"/>
          <w:sz w:val="20"/>
          <w:szCs w:val="20"/>
          <w:lang w:eastAsia="es-ES"/>
        </w:rPr>
        <w:t xml:space="preserve">el </w:t>
      </w:r>
      <w:r w:rsidR="00BA4684" w:rsidRPr="00297403">
        <w:rPr>
          <w:rFonts w:ascii="Century Gothic" w:eastAsia="Times New Roman" w:hAnsi="Century Gothic" w:cs="Arial"/>
          <w:color w:val="000000" w:themeColor="text1"/>
          <w:sz w:val="20"/>
          <w:szCs w:val="20"/>
          <w:lang w:eastAsia="es-ES"/>
        </w:rPr>
        <w:t>SERVIU</w:t>
      </w:r>
      <w:r w:rsidRPr="00297403">
        <w:rPr>
          <w:rFonts w:ascii="Century Gothic" w:eastAsia="Times New Roman" w:hAnsi="Century Gothic" w:cs="Arial"/>
          <w:color w:val="000000" w:themeColor="text1"/>
          <w:sz w:val="20"/>
          <w:szCs w:val="20"/>
          <w:lang w:eastAsia="es-ES"/>
        </w:rPr>
        <w:t xml:space="preserve"> mediante </w:t>
      </w:r>
      <w:r w:rsidR="00EF08AC">
        <w:rPr>
          <w:rFonts w:ascii="Century Gothic" w:eastAsia="Times New Roman" w:hAnsi="Century Gothic" w:cs="Arial"/>
          <w:color w:val="000000" w:themeColor="text1"/>
          <w:sz w:val="20"/>
          <w:szCs w:val="20"/>
          <w:lang w:eastAsia="es-ES"/>
        </w:rPr>
        <w:t xml:space="preserve">el </w:t>
      </w:r>
      <w:r w:rsidR="00240730" w:rsidRPr="00297403">
        <w:rPr>
          <w:rFonts w:ascii="Century Gothic" w:eastAsia="Times New Roman" w:hAnsi="Century Gothic" w:cs="Arial"/>
          <w:color w:val="000000" w:themeColor="text1"/>
          <w:sz w:val="20"/>
          <w:szCs w:val="20"/>
          <w:lang w:eastAsia="es-ES"/>
        </w:rPr>
        <w:t>F</w:t>
      </w:r>
      <w:r w:rsidR="00240730">
        <w:rPr>
          <w:rFonts w:ascii="Century Gothic" w:eastAsia="Times New Roman" w:hAnsi="Century Gothic" w:cs="Arial"/>
          <w:color w:val="000000" w:themeColor="text1"/>
          <w:sz w:val="20"/>
          <w:szCs w:val="20"/>
          <w:lang w:eastAsia="es-ES"/>
        </w:rPr>
        <w:t xml:space="preserve">iscalizador </w:t>
      </w:r>
      <w:r w:rsidR="004D4B64" w:rsidRPr="00297403">
        <w:rPr>
          <w:rFonts w:ascii="Century Gothic" w:eastAsia="Times New Roman" w:hAnsi="Century Gothic" w:cs="Arial"/>
          <w:color w:val="000000" w:themeColor="text1"/>
          <w:sz w:val="20"/>
          <w:szCs w:val="20"/>
          <w:lang w:eastAsia="es-ES"/>
        </w:rPr>
        <w:t>T</w:t>
      </w:r>
      <w:r w:rsidR="00240730">
        <w:rPr>
          <w:rFonts w:ascii="Century Gothic" w:eastAsia="Times New Roman" w:hAnsi="Century Gothic" w:cs="Arial"/>
          <w:color w:val="000000" w:themeColor="text1"/>
          <w:sz w:val="20"/>
          <w:szCs w:val="20"/>
          <w:lang w:eastAsia="es-ES"/>
        </w:rPr>
        <w:t xml:space="preserve">écnico de </w:t>
      </w:r>
      <w:r w:rsidR="004D4B64" w:rsidRPr="00297403">
        <w:rPr>
          <w:rFonts w:ascii="Century Gothic" w:eastAsia="Times New Roman" w:hAnsi="Century Gothic" w:cs="Arial"/>
          <w:color w:val="000000" w:themeColor="text1"/>
          <w:sz w:val="20"/>
          <w:szCs w:val="20"/>
          <w:lang w:eastAsia="es-ES"/>
        </w:rPr>
        <w:t>O</w:t>
      </w:r>
      <w:r w:rsidR="00240730">
        <w:rPr>
          <w:rFonts w:ascii="Century Gothic" w:eastAsia="Times New Roman" w:hAnsi="Century Gothic" w:cs="Arial"/>
          <w:color w:val="000000" w:themeColor="text1"/>
          <w:sz w:val="20"/>
          <w:szCs w:val="20"/>
          <w:lang w:eastAsia="es-ES"/>
        </w:rPr>
        <w:t>bras (FTO)</w:t>
      </w:r>
      <w:r w:rsidR="00A56E6E" w:rsidRPr="00297403">
        <w:rPr>
          <w:rFonts w:ascii="Century Gothic" w:eastAsia="Times New Roman" w:hAnsi="Century Gothic" w:cs="Arial"/>
          <w:color w:val="000000" w:themeColor="text1"/>
          <w:sz w:val="20"/>
          <w:szCs w:val="20"/>
          <w:lang w:eastAsia="es-ES"/>
        </w:rPr>
        <w:t xml:space="preserve"> o el funcionario que se designe para estos efectos</w:t>
      </w:r>
      <w:r w:rsidR="00EF08AC">
        <w:rPr>
          <w:rFonts w:ascii="Century Gothic" w:eastAsia="Times New Roman" w:hAnsi="Century Gothic" w:cs="Arial"/>
          <w:color w:val="000000" w:themeColor="text1"/>
          <w:sz w:val="20"/>
          <w:szCs w:val="20"/>
          <w:lang w:eastAsia="es-ES"/>
        </w:rPr>
        <w:t>,</w:t>
      </w:r>
      <w:r w:rsidR="004D4B64" w:rsidRPr="00297403">
        <w:rPr>
          <w:rFonts w:ascii="Century Gothic" w:eastAsia="Times New Roman" w:hAnsi="Century Gothic" w:cs="Arial"/>
          <w:color w:val="000000" w:themeColor="text1"/>
          <w:sz w:val="20"/>
          <w:szCs w:val="20"/>
          <w:lang w:eastAsia="es-ES"/>
        </w:rPr>
        <w:t xml:space="preserve"> </w:t>
      </w:r>
      <w:r w:rsidRPr="00297403">
        <w:rPr>
          <w:rFonts w:ascii="Century Gothic" w:eastAsia="Times New Roman" w:hAnsi="Century Gothic" w:cs="Arial"/>
          <w:color w:val="000000" w:themeColor="text1"/>
          <w:sz w:val="20"/>
          <w:szCs w:val="20"/>
          <w:lang w:eastAsia="es-ES"/>
        </w:rPr>
        <w:t>y por el CONTRATISTA.</w:t>
      </w:r>
    </w:p>
    <w:p w:rsidR="00E62413" w:rsidRPr="00297403" w:rsidRDefault="00E62413"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9E6632" w:rsidRPr="00297403" w:rsidRDefault="0039178C" w:rsidP="0039178C">
      <w:pPr>
        <w:shd w:val="clear" w:color="auto" w:fill="FFFFFF" w:themeFill="background1"/>
        <w:spacing w:after="0" w:line="240" w:lineRule="auto"/>
        <w:jc w:val="both"/>
        <w:rPr>
          <w:rFonts w:ascii="Century Gothic" w:hAnsi="Century Gothic" w:cs="Courier New"/>
          <w:color w:val="000000" w:themeColor="text1"/>
          <w:sz w:val="20"/>
          <w:szCs w:val="20"/>
          <w:shd w:val="clear" w:color="auto" w:fill="FFFFFF"/>
        </w:rPr>
      </w:pPr>
      <w:r>
        <w:rPr>
          <w:rFonts w:ascii="Century Gothic" w:eastAsia="Times New Roman" w:hAnsi="Century Gothic" w:cs="Arial"/>
          <w:color w:val="000000" w:themeColor="text1"/>
          <w:sz w:val="20"/>
          <w:szCs w:val="20"/>
          <w:lang w:eastAsia="es-ES"/>
        </w:rPr>
        <w:t>L</w:t>
      </w:r>
      <w:r w:rsidR="009E6632" w:rsidRPr="00297403">
        <w:rPr>
          <w:rFonts w:ascii="Century Gothic" w:eastAsia="Times New Roman" w:hAnsi="Century Gothic" w:cs="Arial"/>
          <w:color w:val="000000" w:themeColor="text1"/>
          <w:sz w:val="20"/>
          <w:szCs w:val="20"/>
          <w:lang w:eastAsia="es-ES"/>
        </w:rPr>
        <w:t xml:space="preserve">as obras deberán iniciarse dentro del plazo de </w:t>
      </w:r>
      <w:r w:rsidR="009E6632" w:rsidRPr="00297403">
        <w:rPr>
          <w:rFonts w:ascii="Century Gothic" w:hAnsi="Century Gothic" w:cs="Courier New"/>
          <w:color w:val="000000" w:themeColor="text1"/>
          <w:sz w:val="20"/>
          <w:szCs w:val="20"/>
          <w:shd w:val="clear" w:color="auto" w:fill="FFFFFF"/>
        </w:rPr>
        <w:t>60 días</w:t>
      </w:r>
      <w:r w:rsidR="005172BA" w:rsidRPr="00297403">
        <w:rPr>
          <w:rFonts w:ascii="Century Gothic" w:hAnsi="Century Gothic" w:cs="Courier New"/>
          <w:color w:val="000000" w:themeColor="text1"/>
          <w:sz w:val="20"/>
          <w:szCs w:val="20"/>
          <w:shd w:val="clear" w:color="auto" w:fill="FFFFFF"/>
        </w:rPr>
        <w:t xml:space="preserve"> corridos</w:t>
      </w:r>
      <w:r w:rsidR="009E6632" w:rsidRPr="00297403">
        <w:rPr>
          <w:rFonts w:ascii="Century Gothic" w:hAnsi="Century Gothic" w:cs="Courier New"/>
          <w:color w:val="000000" w:themeColor="text1"/>
          <w:sz w:val="20"/>
          <w:szCs w:val="20"/>
          <w:shd w:val="clear" w:color="auto" w:fill="FFFFFF"/>
        </w:rPr>
        <w:t xml:space="preserve">, </w:t>
      </w:r>
      <w:r w:rsidR="00EF08AC">
        <w:rPr>
          <w:rFonts w:ascii="Century Gothic" w:hAnsi="Century Gothic" w:cs="Courier New"/>
          <w:color w:val="000000" w:themeColor="text1"/>
          <w:sz w:val="20"/>
          <w:szCs w:val="20"/>
          <w:shd w:val="clear" w:color="auto" w:fill="FFFFFF"/>
        </w:rPr>
        <w:t>contados desde</w:t>
      </w:r>
      <w:r w:rsidR="009E6632" w:rsidRPr="00297403">
        <w:rPr>
          <w:rFonts w:ascii="Century Gothic" w:hAnsi="Century Gothic" w:cs="Courier New"/>
          <w:color w:val="000000" w:themeColor="text1"/>
          <w:sz w:val="20"/>
          <w:szCs w:val="20"/>
          <w:shd w:val="clear" w:color="auto" w:fill="FFFFFF"/>
        </w:rPr>
        <w:t xml:space="preserve"> la publicación del extracto de la selección en el Diario Oficial</w:t>
      </w:r>
      <w:r>
        <w:rPr>
          <w:rFonts w:ascii="Century Gothic" w:hAnsi="Century Gothic" w:cs="Courier New"/>
          <w:color w:val="000000" w:themeColor="text1"/>
          <w:sz w:val="20"/>
          <w:szCs w:val="20"/>
          <w:shd w:val="clear" w:color="auto" w:fill="FFFFFF"/>
        </w:rPr>
        <w:t>, d</w:t>
      </w:r>
      <w:r w:rsidRPr="00297403">
        <w:rPr>
          <w:rFonts w:ascii="Century Gothic" w:eastAsia="Times New Roman" w:hAnsi="Century Gothic" w:cs="Arial"/>
          <w:color w:val="000000" w:themeColor="text1"/>
          <w:sz w:val="20"/>
          <w:szCs w:val="20"/>
          <w:lang w:eastAsia="es-ES"/>
        </w:rPr>
        <w:t>e conformidad con lo dispuesto en el artículo 50 del D.S. N°</w:t>
      </w:r>
      <w:r>
        <w:rPr>
          <w:rFonts w:ascii="Century Gothic" w:eastAsia="Times New Roman" w:hAnsi="Century Gothic" w:cs="Arial"/>
          <w:color w:val="000000" w:themeColor="text1"/>
          <w:sz w:val="20"/>
          <w:szCs w:val="20"/>
          <w:lang w:eastAsia="es-ES"/>
        </w:rPr>
        <w:t xml:space="preserve"> 27.</w:t>
      </w:r>
    </w:p>
    <w:p w:rsidR="00881548" w:rsidRPr="00297403" w:rsidRDefault="00881548"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CC3994" w:rsidRPr="00297403" w:rsidRDefault="002C5595"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Previo informe favorable del FTO,</w:t>
      </w:r>
      <w:r w:rsidR="00540927" w:rsidRPr="00297403">
        <w:rPr>
          <w:rFonts w:ascii="Century Gothic" w:eastAsia="Times New Roman" w:hAnsi="Century Gothic" w:cs="Arial"/>
          <w:color w:val="000000" w:themeColor="text1"/>
          <w:sz w:val="20"/>
          <w:szCs w:val="20"/>
          <w:lang w:eastAsia="es-ES"/>
        </w:rPr>
        <w:t xml:space="preserve"> </w:t>
      </w:r>
      <w:r w:rsidR="00F229D3" w:rsidRPr="000C139C">
        <w:rPr>
          <w:rFonts w:ascii="Century Gothic" w:eastAsia="Times New Roman" w:hAnsi="Century Gothic" w:cs="Arial"/>
          <w:color w:val="000000" w:themeColor="text1"/>
          <w:sz w:val="20"/>
          <w:szCs w:val="20"/>
          <w:lang w:eastAsia="es-ES"/>
        </w:rPr>
        <w:t>el BENEFICIARIO</w:t>
      </w:r>
      <w:r w:rsidR="00BA4684" w:rsidRPr="000C139C">
        <w:rPr>
          <w:rFonts w:ascii="Century Gothic" w:eastAsia="Times New Roman" w:hAnsi="Century Gothic" w:cs="Arial"/>
          <w:color w:val="000000" w:themeColor="text1"/>
          <w:sz w:val="20"/>
          <w:szCs w:val="20"/>
          <w:lang w:eastAsia="es-ES"/>
        </w:rPr>
        <w:t xml:space="preserve"> </w:t>
      </w:r>
      <w:r w:rsidR="00CC3994" w:rsidRPr="00297403">
        <w:rPr>
          <w:rFonts w:ascii="Century Gothic" w:eastAsia="Times New Roman" w:hAnsi="Century Gothic" w:cs="Arial"/>
          <w:color w:val="000000" w:themeColor="text1"/>
          <w:sz w:val="20"/>
          <w:szCs w:val="20"/>
          <w:lang w:eastAsia="es-ES"/>
        </w:rPr>
        <w:t>podrá otorgar al CONTRATISTA, a petición de éste y dentro del plazo de ejecución de la obra, un aumento de plazo en razón de eventuales retrasos que no le sean imputables. En tal caso, el CONTRATISTA se obliga a cubrir y solventar el mayor gasto correspondiente al profesional residente de obras y al profesional y/o técnico encargado del autocontrol de la obra, como cualquier otro mayor gasto que se ocasione con motivo de la ampliación de plazo acordada, no teniendo derecho a reclamar indemnización o compensación alguna por esta circunstancia.</w:t>
      </w:r>
    </w:p>
    <w:p w:rsidR="00900F07" w:rsidRPr="00297403" w:rsidRDefault="00900F07" w:rsidP="00297403">
      <w:pPr>
        <w:shd w:val="clear" w:color="auto" w:fill="FFFFFF" w:themeFill="background1"/>
        <w:spacing w:after="0" w:line="240" w:lineRule="auto"/>
        <w:jc w:val="both"/>
        <w:rPr>
          <w:rFonts w:ascii="Courier New" w:hAnsi="Courier New" w:cs="Courier New"/>
          <w:color w:val="000000" w:themeColor="text1"/>
          <w:sz w:val="20"/>
          <w:szCs w:val="20"/>
          <w:shd w:val="clear" w:color="auto" w:fill="FFFFFF"/>
        </w:rPr>
      </w:pPr>
    </w:p>
    <w:p w:rsidR="003967F7" w:rsidRPr="00297403" w:rsidRDefault="00EF08AC" w:rsidP="003967F7">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t>SEX</w:t>
      </w:r>
      <w:r w:rsidR="003701B7">
        <w:rPr>
          <w:rFonts w:ascii="Century Gothic" w:hAnsi="Century Gothic"/>
          <w:b/>
          <w:color w:val="000000" w:themeColor="text1"/>
          <w:sz w:val="20"/>
          <w:szCs w:val="20"/>
        </w:rPr>
        <w:t>TA</w:t>
      </w:r>
      <w:r w:rsidR="003967F7">
        <w:rPr>
          <w:rFonts w:ascii="Century Gothic" w:hAnsi="Century Gothic"/>
          <w:b/>
          <w:color w:val="000000" w:themeColor="text1"/>
          <w:sz w:val="20"/>
          <w:szCs w:val="20"/>
        </w:rPr>
        <w:t xml:space="preserve">: </w:t>
      </w:r>
      <w:r>
        <w:rPr>
          <w:rFonts w:ascii="Century Gothic" w:hAnsi="Century Gothic"/>
          <w:b/>
          <w:color w:val="000000" w:themeColor="text1"/>
          <w:sz w:val="20"/>
          <w:szCs w:val="20"/>
        </w:rPr>
        <w:t>Obligaciones del Contratista</w:t>
      </w:r>
    </w:p>
    <w:p w:rsidR="003967F7" w:rsidRPr="00297403" w:rsidRDefault="003967F7" w:rsidP="003967F7">
      <w:pPr>
        <w:shd w:val="clear" w:color="auto" w:fill="FFFFFF" w:themeFill="background1"/>
        <w:spacing w:after="0" w:line="240" w:lineRule="auto"/>
        <w:jc w:val="both"/>
        <w:rPr>
          <w:rFonts w:ascii="Century Gothic" w:hAnsi="Century Gothic"/>
          <w:b/>
          <w:color w:val="000000" w:themeColor="text1"/>
          <w:sz w:val="20"/>
          <w:szCs w:val="20"/>
        </w:rPr>
      </w:pPr>
    </w:p>
    <w:p w:rsidR="003967F7" w:rsidRPr="00297403" w:rsidRDefault="003967F7" w:rsidP="003967F7">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Son obligaciones del CONTRATISTA, entre otras, las siguientes:</w:t>
      </w:r>
    </w:p>
    <w:p w:rsidR="003967F7" w:rsidRPr="00297403" w:rsidRDefault="003967F7" w:rsidP="003967F7">
      <w:pPr>
        <w:shd w:val="clear" w:color="auto" w:fill="FFFFFF" w:themeFill="background1"/>
        <w:spacing w:after="0" w:line="240" w:lineRule="auto"/>
        <w:jc w:val="both"/>
        <w:rPr>
          <w:rFonts w:ascii="Century Gothic" w:hAnsi="Century Gothic"/>
          <w:color w:val="000000" w:themeColor="text1"/>
          <w:sz w:val="20"/>
          <w:szCs w:val="20"/>
        </w:rPr>
      </w:pP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eastAsia="Times New Roman" w:hAnsi="Century Gothic" w:cs="Arial"/>
          <w:color w:val="000000" w:themeColor="text1"/>
          <w:sz w:val="20"/>
          <w:szCs w:val="20"/>
          <w:lang w:val="es-MX" w:eastAsia="es-ES"/>
        </w:rPr>
      </w:pPr>
      <w:r w:rsidRPr="00C846EF">
        <w:rPr>
          <w:rFonts w:ascii="Century Gothic" w:eastAsia="Times New Roman" w:hAnsi="Century Gothic" w:cs="Arial"/>
          <w:color w:val="000000" w:themeColor="text1"/>
          <w:sz w:val="20"/>
          <w:szCs w:val="20"/>
          <w:lang w:val="es-MX" w:eastAsia="es-ES"/>
        </w:rPr>
        <w:t xml:space="preserve">Ejecutar correcta y diligentemente el </w:t>
      </w:r>
      <w:r w:rsidR="00EF08AC" w:rsidRPr="00C846EF">
        <w:rPr>
          <w:rFonts w:ascii="Century Gothic" w:eastAsia="Times New Roman" w:hAnsi="Century Gothic" w:cs="Arial"/>
          <w:color w:val="000000" w:themeColor="text1"/>
          <w:sz w:val="20"/>
          <w:szCs w:val="20"/>
          <w:lang w:val="es-MX" w:eastAsia="es-ES"/>
        </w:rPr>
        <w:t>P</w:t>
      </w:r>
      <w:r w:rsidRPr="00C846EF">
        <w:rPr>
          <w:rFonts w:ascii="Century Gothic" w:eastAsia="Times New Roman" w:hAnsi="Century Gothic" w:cs="Arial"/>
          <w:color w:val="000000" w:themeColor="text1"/>
          <w:sz w:val="20"/>
          <w:szCs w:val="20"/>
          <w:lang w:val="es-MX" w:eastAsia="es-ES"/>
        </w:rPr>
        <w:t>royecto que por este instrumento se encarga.</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eastAsia="Times New Roman" w:hAnsi="Century Gothic" w:cs="Arial"/>
          <w:color w:val="000000" w:themeColor="text1"/>
          <w:sz w:val="20"/>
          <w:szCs w:val="20"/>
          <w:lang w:val="es-MX" w:eastAsia="es-ES"/>
        </w:rPr>
      </w:pPr>
      <w:r w:rsidRPr="00C846EF">
        <w:rPr>
          <w:rFonts w:ascii="Century Gothic" w:eastAsia="Times New Roman" w:hAnsi="Century Gothic" w:cs="Arial"/>
          <w:color w:val="000000" w:themeColor="text1"/>
          <w:sz w:val="20"/>
          <w:szCs w:val="20"/>
          <w:lang w:val="es-MX" w:eastAsia="es-ES"/>
        </w:rPr>
        <w:t>Dar inmediato aviso al FTO, al BENEFICIARIO y a la ENTIDAD en el evento que incurra en alguna de las situaciones previstas en la Ley N° 20.720, que Sustituye el Régimen Concursal Vigente por una Ley de Reorganización y Liquidación de Empresas y Personas, y Perfecciona el Rol de la Superintendencia del Ramo.</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eastAsia="Times New Roman" w:hAnsi="Century Gothic" w:cs="Arial"/>
          <w:color w:val="000000" w:themeColor="text1"/>
          <w:sz w:val="20"/>
          <w:szCs w:val="20"/>
          <w:lang w:val="es-MX" w:eastAsia="es-ES"/>
        </w:rPr>
      </w:pPr>
      <w:r w:rsidRPr="00C846EF">
        <w:rPr>
          <w:rFonts w:ascii="Century Gothic" w:eastAsia="Times New Roman" w:hAnsi="Century Gothic" w:cs="Arial"/>
          <w:color w:val="000000" w:themeColor="text1"/>
          <w:sz w:val="20"/>
          <w:szCs w:val="20"/>
          <w:lang w:val="es-MX" w:eastAsia="es-ES"/>
        </w:rPr>
        <w:t>Cumplir con las obligaciones laborales y previsionales con sus trabajadores, y con los trabajadores subcontrata</w:t>
      </w:r>
      <w:r w:rsidR="005E1C12" w:rsidRPr="00C846EF">
        <w:rPr>
          <w:rFonts w:ascii="Century Gothic" w:eastAsia="Times New Roman" w:hAnsi="Century Gothic" w:cs="Arial"/>
          <w:color w:val="000000" w:themeColor="text1"/>
          <w:sz w:val="20"/>
          <w:szCs w:val="20"/>
          <w:lang w:val="es-MX" w:eastAsia="es-ES"/>
        </w:rPr>
        <w:t>dos</w:t>
      </w:r>
      <w:r w:rsidRPr="00C846EF">
        <w:rPr>
          <w:rFonts w:ascii="Century Gothic" w:eastAsia="Times New Roman" w:hAnsi="Century Gothic" w:cs="Arial"/>
          <w:color w:val="000000" w:themeColor="text1"/>
          <w:sz w:val="20"/>
          <w:szCs w:val="20"/>
          <w:lang w:val="es-MX" w:eastAsia="es-ES"/>
        </w:rPr>
        <w:t xml:space="preserve"> </w:t>
      </w:r>
      <w:r w:rsidR="005E1C12" w:rsidRPr="00C846EF">
        <w:rPr>
          <w:rFonts w:ascii="Century Gothic" w:eastAsia="Times New Roman" w:hAnsi="Century Gothic" w:cs="Arial"/>
          <w:color w:val="000000" w:themeColor="text1"/>
          <w:sz w:val="20"/>
          <w:szCs w:val="20"/>
          <w:lang w:val="es-MX" w:eastAsia="es-ES"/>
        </w:rPr>
        <w:t xml:space="preserve">que estén </w:t>
      </w:r>
      <w:r w:rsidRPr="00C846EF">
        <w:rPr>
          <w:rFonts w:ascii="Century Gothic" w:eastAsia="Times New Roman" w:hAnsi="Century Gothic" w:cs="Arial"/>
          <w:color w:val="000000" w:themeColor="text1"/>
          <w:sz w:val="20"/>
          <w:szCs w:val="20"/>
          <w:lang w:val="es-MX" w:eastAsia="es-ES"/>
        </w:rPr>
        <w:t>laborando en la obra.</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Emplear en la</w:t>
      </w:r>
      <w:r w:rsidRPr="00C846EF">
        <w:rPr>
          <w:rFonts w:ascii="Century Gothic" w:eastAsia="Times New Roman" w:hAnsi="Century Gothic" w:cs="Arial"/>
          <w:color w:val="000000" w:themeColor="text1"/>
          <w:sz w:val="20"/>
          <w:szCs w:val="20"/>
          <w:lang w:eastAsia="es-ES"/>
        </w:rPr>
        <w:t xml:space="preserve"> </w:t>
      </w:r>
      <w:r w:rsidRPr="00C846EF">
        <w:rPr>
          <w:rFonts w:ascii="Century Gothic" w:hAnsi="Century Gothic"/>
          <w:color w:val="000000" w:themeColor="text1"/>
          <w:sz w:val="20"/>
          <w:szCs w:val="20"/>
        </w:rPr>
        <w:t xml:space="preserve">ejecución de las obras los materiales especificados en el </w:t>
      </w:r>
      <w:r w:rsidR="00DE461D" w:rsidRPr="00C846EF">
        <w:rPr>
          <w:rFonts w:ascii="Century Gothic" w:hAnsi="Century Gothic"/>
          <w:color w:val="000000" w:themeColor="text1"/>
          <w:sz w:val="20"/>
          <w:szCs w:val="20"/>
        </w:rPr>
        <w:t>P</w:t>
      </w:r>
      <w:r w:rsidRPr="00C846EF">
        <w:rPr>
          <w:rFonts w:ascii="Century Gothic" w:hAnsi="Century Gothic"/>
          <w:color w:val="000000" w:themeColor="text1"/>
          <w:sz w:val="20"/>
          <w:szCs w:val="20"/>
        </w:rPr>
        <w:t>royecto, respetando</w:t>
      </w:r>
      <w:r w:rsidRPr="00C846EF">
        <w:rPr>
          <w:rFonts w:ascii="Century Gothic" w:eastAsia="Times New Roman" w:hAnsi="Century Gothic" w:cs="Arial"/>
          <w:color w:val="000000" w:themeColor="text1"/>
          <w:sz w:val="20"/>
          <w:szCs w:val="20"/>
          <w:lang w:eastAsia="es-ES"/>
        </w:rPr>
        <w:t xml:space="preserve"> las normas técnicas </w:t>
      </w:r>
      <w:r w:rsidR="00DE461D" w:rsidRPr="00C846EF">
        <w:rPr>
          <w:rFonts w:ascii="Century Gothic" w:eastAsia="Times New Roman" w:hAnsi="Century Gothic" w:cs="Arial"/>
          <w:color w:val="000000" w:themeColor="text1"/>
          <w:sz w:val="20"/>
          <w:szCs w:val="20"/>
          <w:lang w:eastAsia="es-ES"/>
        </w:rPr>
        <w:t>y</w:t>
      </w:r>
      <w:r w:rsidRPr="00C846EF">
        <w:rPr>
          <w:rFonts w:ascii="Century Gothic" w:hAnsi="Century Gothic"/>
          <w:color w:val="000000" w:themeColor="text1"/>
          <w:sz w:val="20"/>
          <w:szCs w:val="20"/>
        </w:rPr>
        <w:t xml:space="preserve"> las instrucciones y recomendaciones de los fabricantes de los mismos, para su acopio, almacenamiento, manejo y colocación.</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eastAsia="Times New Roman" w:hAnsi="Century Gothic" w:cs="Arial"/>
          <w:color w:val="000000" w:themeColor="text1"/>
          <w:sz w:val="20"/>
          <w:szCs w:val="20"/>
          <w:lang w:eastAsia="es-ES"/>
        </w:rPr>
      </w:pPr>
      <w:r w:rsidRPr="00C846EF">
        <w:rPr>
          <w:rFonts w:ascii="Century Gothic" w:eastAsia="Times New Roman" w:hAnsi="Century Gothic" w:cs="Arial"/>
          <w:color w:val="000000" w:themeColor="text1"/>
          <w:sz w:val="20"/>
          <w:szCs w:val="20"/>
          <w:lang w:eastAsia="es-ES"/>
        </w:rPr>
        <w:t>Responder</w:t>
      </w:r>
      <w:r w:rsidRPr="00C846EF">
        <w:rPr>
          <w:rFonts w:ascii="Century Gothic" w:eastAsia="Times New Roman" w:hAnsi="Century Gothic" w:cs="Arial"/>
          <w:color w:val="000000" w:themeColor="text1"/>
          <w:sz w:val="20"/>
          <w:szCs w:val="20"/>
          <w:lang w:val="es-CL" w:eastAsia="es-ES"/>
        </w:rPr>
        <w:t xml:space="preserve"> por el deterioro de las obras, producto de defectos en la construcción o vicios ocultos que quedasen de manifiesto como consecuencia de eventos climáticos o telúricos.</w:t>
      </w:r>
    </w:p>
    <w:p w:rsidR="003967F7" w:rsidRPr="00C846EF" w:rsidRDefault="003967F7" w:rsidP="00C846EF">
      <w:pPr>
        <w:pStyle w:val="Prrafodelista"/>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Responder</w:t>
      </w:r>
      <w:r w:rsidRPr="00C846EF">
        <w:rPr>
          <w:rFonts w:ascii="Century Gothic" w:hAnsi="Century Gothic"/>
          <w:color w:val="000000" w:themeColor="text1"/>
          <w:sz w:val="20"/>
          <w:szCs w:val="20"/>
          <w:lang w:val="es-CL"/>
        </w:rPr>
        <w:t xml:space="preserve"> de todo daño, de cualquier naturaleza, que con motivo de las obras se cause a terceros. </w:t>
      </w:r>
      <w:r w:rsidRPr="00C846EF">
        <w:rPr>
          <w:rFonts w:ascii="Century Gothic" w:eastAsia="Times New Roman" w:hAnsi="Century Gothic" w:cs="Arial"/>
          <w:color w:val="000000" w:themeColor="text1"/>
          <w:sz w:val="20"/>
          <w:szCs w:val="20"/>
          <w:lang w:val="es-CL" w:eastAsia="es-ES"/>
        </w:rPr>
        <w:t xml:space="preserve"> Para caucionar la obligación del pago de indemnizaciones que pudiere corresponderle por estos daños, el CONTRATISTA deberá presentar y </w:t>
      </w:r>
      <w:r w:rsidRPr="00C846EF">
        <w:rPr>
          <w:rFonts w:ascii="Century Gothic" w:eastAsia="Times New Roman" w:hAnsi="Century Gothic" w:cs="Arial"/>
          <w:color w:val="000000" w:themeColor="text1"/>
          <w:sz w:val="20"/>
          <w:szCs w:val="20"/>
          <w:lang w:val="es-CL" w:eastAsia="es-ES"/>
        </w:rPr>
        <w:lastRenderedPageBreak/>
        <w:t>entregar</w:t>
      </w:r>
      <w:r w:rsidR="00AA2716" w:rsidRPr="00C846EF">
        <w:rPr>
          <w:rFonts w:ascii="Century Gothic" w:eastAsia="Times New Roman" w:hAnsi="Century Gothic" w:cs="Arial"/>
          <w:color w:val="000000" w:themeColor="text1"/>
          <w:sz w:val="20"/>
          <w:szCs w:val="20"/>
          <w:lang w:val="es-CL" w:eastAsia="es-ES"/>
        </w:rPr>
        <w:t>, junto con</w:t>
      </w:r>
      <w:r w:rsidRPr="00C846EF">
        <w:rPr>
          <w:rFonts w:ascii="Century Gothic" w:eastAsia="Times New Roman" w:hAnsi="Century Gothic" w:cs="Arial"/>
          <w:color w:val="000000" w:themeColor="text1"/>
          <w:sz w:val="20"/>
          <w:szCs w:val="20"/>
          <w:lang w:val="es-CL" w:eastAsia="es-ES"/>
        </w:rPr>
        <w:t xml:space="preserve"> la boleta de garantía a que se refie</w:t>
      </w:r>
      <w:r w:rsidR="005E1C12" w:rsidRPr="00C846EF">
        <w:rPr>
          <w:rFonts w:ascii="Century Gothic" w:eastAsia="Times New Roman" w:hAnsi="Century Gothic" w:cs="Arial"/>
          <w:color w:val="000000" w:themeColor="text1"/>
          <w:sz w:val="20"/>
          <w:szCs w:val="20"/>
          <w:lang w:val="es-CL" w:eastAsia="es-ES"/>
        </w:rPr>
        <w:t xml:space="preserve">re la cláusula </w:t>
      </w:r>
      <w:r w:rsidR="007B313B" w:rsidRPr="00C846EF">
        <w:rPr>
          <w:rFonts w:ascii="Century Gothic" w:eastAsia="Times New Roman" w:hAnsi="Century Gothic" w:cs="Arial"/>
          <w:color w:val="000000" w:themeColor="text1"/>
          <w:sz w:val="20"/>
          <w:szCs w:val="20"/>
          <w:lang w:val="es-CL" w:eastAsia="es-ES"/>
        </w:rPr>
        <w:t>undécima</w:t>
      </w:r>
      <w:r w:rsidR="00AA2716" w:rsidRPr="00C846EF">
        <w:rPr>
          <w:rFonts w:ascii="Century Gothic" w:eastAsia="Times New Roman" w:hAnsi="Century Gothic" w:cs="Arial"/>
          <w:color w:val="000000" w:themeColor="text1"/>
          <w:sz w:val="20"/>
          <w:szCs w:val="20"/>
          <w:lang w:val="es-CL" w:eastAsia="es-ES"/>
        </w:rPr>
        <w:t>, una póliza de seguro equivalente al 3% del monto del contrato</w:t>
      </w:r>
      <w:r w:rsidRPr="00C846EF">
        <w:rPr>
          <w:rFonts w:ascii="Century Gothic" w:eastAsia="Times New Roman" w:hAnsi="Century Gothic" w:cs="Arial"/>
          <w:color w:val="000000" w:themeColor="text1"/>
          <w:sz w:val="20"/>
          <w:szCs w:val="20"/>
          <w:lang w:val="es-CL" w:eastAsia="es-ES"/>
        </w:rPr>
        <w:t>. Esta garantía se devolverá una vez verificado el término co</w:t>
      </w:r>
      <w:r w:rsidR="00AA2716" w:rsidRPr="00C846EF">
        <w:rPr>
          <w:rFonts w:ascii="Century Gothic" w:eastAsia="Times New Roman" w:hAnsi="Century Gothic" w:cs="Arial"/>
          <w:color w:val="000000" w:themeColor="text1"/>
          <w:sz w:val="20"/>
          <w:szCs w:val="20"/>
          <w:lang w:val="es-CL" w:eastAsia="es-ES"/>
        </w:rPr>
        <w:t>nforme de las obras contratadas.</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lang w:val="es-CL"/>
        </w:rPr>
      </w:pPr>
      <w:r w:rsidRPr="00C846EF">
        <w:rPr>
          <w:rFonts w:ascii="Century Gothic" w:hAnsi="Century Gothic"/>
          <w:color w:val="000000" w:themeColor="text1"/>
          <w:sz w:val="20"/>
          <w:szCs w:val="20"/>
        </w:rPr>
        <w:t xml:space="preserve">Proveer e instalar un letrero indicativo de la obra dentro de los primeros 30 días </w:t>
      </w:r>
      <w:r w:rsidRPr="00C846EF">
        <w:rPr>
          <w:rFonts w:ascii="Century Gothic" w:eastAsia="Times New Roman" w:hAnsi="Century Gothic" w:cs="Arial"/>
          <w:color w:val="000000" w:themeColor="text1"/>
          <w:sz w:val="20"/>
          <w:szCs w:val="20"/>
          <w:lang w:eastAsia="es-ES"/>
        </w:rPr>
        <w:t xml:space="preserve">corridos </w:t>
      </w:r>
      <w:r w:rsidRPr="00C846EF">
        <w:rPr>
          <w:rFonts w:ascii="Century Gothic" w:hAnsi="Century Gothic"/>
          <w:color w:val="000000" w:themeColor="text1"/>
          <w:sz w:val="20"/>
          <w:szCs w:val="20"/>
        </w:rPr>
        <w:t>contados desde la fecha de la entrega del terreno, según diseño y especificaciones técnicas entregadas por el SERVIU, en el lugar que al efecto señale el FTO, si correspondiere.</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lang w:val="es-CL"/>
        </w:rPr>
        <w:t xml:space="preserve">Al término de la obra deberá despejar y retirar del sitio de las obras todos los materiales excedentes, obras provisorias, escombros y basuras de cualquier especie, </w:t>
      </w:r>
      <w:r w:rsidRPr="00C846EF">
        <w:rPr>
          <w:rFonts w:ascii="Century Gothic" w:eastAsia="Times New Roman" w:hAnsi="Century Gothic" w:cs="Arial"/>
          <w:color w:val="000000" w:themeColor="text1"/>
          <w:sz w:val="20"/>
          <w:szCs w:val="20"/>
          <w:lang w:val="es-CL" w:eastAsia="es-CL"/>
        </w:rPr>
        <w:t>debiendo contar con la certificación de respaldo del botadero autorizado, otorgado por la Municipalidad respectiva.</w:t>
      </w:r>
      <w:r w:rsidRPr="00C846EF">
        <w:rPr>
          <w:rFonts w:ascii="Century Gothic" w:hAnsi="Century Gothic"/>
          <w:color w:val="000000" w:themeColor="text1"/>
          <w:sz w:val="20"/>
          <w:szCs w:val="20"/>
          <w:lang w:val="es-CL"/>
        </w:rPr>
        <w:t xml:space="preserve"> Durante la ejecución del </w:t>
      </w:r>
      <w:r w:rsidR="00523C0B" w:rsidRPr="00C846EF">
        <w:rPr>
          <w:rFonts w:ascii="Century Gothic" w:hAnsi="Century Gothic"/>
          <w:color w:val="000000" w:themeColor="text1"/>
          <w:sz w:val="20"/>
          <w:szCs w:val="20"/>
          <w:lang w:val="es-CL"/>
        </w:rPr>
        <w:t xml:space="preserve">Proyecto </w:t>
      </w:r>
      <w:r w:rsidRPr="00C846EF">
        <w:rPr>
          <w:rFonts w:ascii="Century Gothic" w:hAnsi="Century Gothic"/>
          <w:color w:val="000000" w:themeColor="text1"/>
          <w:sz w:val="20"/>
          <w:szCs w:val="20"/>
          <w:lang w:val="es-CL"/>
        </w:rPr>
        <w:t>deberá mantener las vías de acceso limpias de todo material proveniente de la obra.</w:t>
      </w:r>
      <w:r w:rsidRPr="00C846EF">
        <w:rPr>
          <w:rFonts w:ascii="Century Gothic" w:eastAsia="Times New Roman" w:hAnsi="Century Gothic" w:cs="Arial"/>
          <w:color w:val="000000" w:themeColor="text1"/>
          <w:sz w:val="20"/>
          <w:szCs w:val="20"/>
          <w:lang w:val="es-CL" w:eastAsia="es-CL"/>
        </w:rPr>
        <w:t xml:space="preserve"> </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 xml:space="preserve">Deberá cumplir con las normas medioambientales </w:t>
      </w:r>
      <w:r w:rsidR="00523C0B" w:rsidRPr="00C846EF">
        <w:rPr>
          <w:rFonts w:ascii="Century Gothic" w:hAnsi="Century Gothic"/>
          <w:color w:val="000000" w:themeColor="text1"/>
          <w:sz w:val="20"/>
          <w:szCs w:val="20"/>
        </w:rPr>
        <w:t>vigentes.</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lang w:val="es-CL"/>
        </w:rPr>
        <w:t>Proveer al personal</w:t>
      </w:r>
      <w:r w:rsidRPr="00C846EF">
        <w:rPr>
          <w:rFonts w:ascii="Century Gothic" w:hAnsi="Century Gothic"/>
          <w:color w:val="000000" w:themeColor="text1"/>
          <w:sz w:val="20"/>
          <w:szCs w:val="20"/>
        </w:rPr>
        <w:t xml:space="preserve"> que labora en la obra de todos los elementos de seguridad necesarios para el buen desarrollo de los trabajos y en general dar cumplimiento a las disposiciones de la Ley N° 16.744,</w:t>
      </w:r>
      <w:r w:rsidRPr="00C846EF">
        <w:rPr>
          <w:rFonts w:ascii="Century Gothic" w:hAnsi="Century Gothic"/>
          <w:color w:val="000000" w:themeColor="text1"/>
          <w:sz w:val="20"/>
          <w:szCs w:val="20"/>
          <w:lang w:val="es-CL"/>
        </w:rPr>
        <w:t xml:space="preserve"> que establece Normas Sobre Accidentes del Trabajo y Enfermedades Profesionales, y las fijadas en el D.S N° 76, de 2006, del Ministerio del Trabajo y Previsión Social, que establece normas en materia de seguridad y salud en el trabajo para obras, faenas o servicios en que laboren trabajadores sujetos al régimen de subcontratación.</w:t>
      </w:r>
    </w:p>
    <w:p w:rsidR="003967F7" w:rsidRPr="00C846EF" w:rsidRDefault="003967F7" w:rsidP="00C846EF">
      <w:pPr>
        <w:numPr>
          <w:ilvl w:val="0"/>
          <w:numId w:val="27"/>
        </w:numPr>
        <w:shd w:val="clear" w:color="auto" w:fill="FFFFFF" w:themeFill="background1"/>
        <w:spacing w:before="240" w:line="240" w:lineRule="auto"/>
        <w:ind w:left="993" w:hanging="426"/>
        <w:jc w:val="both"/>
        <w:rPr>
          <w:rFonts w:ascii="Century Gothic" w:eastAsia="Times New Roman" w:hAnsi="Century Gothic" w:cs="Arial"/>
          <w:color w:val="000000" w:themeColor="text1"/>
          <w:sz w:val="20"/>
          <w:szCs w:val="20"/>
          <w:lang w:eastAsia="es-ES"/>
        </w:rPr>
      </w:pPr>
      <w:r w:rsidRPr="00C846EF">
        <w:rPr>
          <w:rFonts w:ascii="Century Gothic" w:eastAsia="Times New Roman" w:hAnsi="Century Gothic" w:cs="Arial"/>
          <w:color w:val="000000" w:themeColor="text1"/>
          <w:sz w:val="20"/>
          <w:szCs w:val="20"/>
          <w:lang w:eastAsia="es-ES"/>
        </w:rPr>
        <w:t>Mantener y custodiar el Libro de Inspección en formato físico y digital, consignando el avance de los trabajos, observaciones y reclamos. Este libro debe ser devuelto al FTO para su archivo final.</w:t>
      </w:r>
    </w:p>
    <w:p w:rsidR="00C56AFE" w:rsidRDefault="003967F7" w:rsidP="00C56AFE">
      <w:pPr>
        <w:pStyle w:val="Prrafodelista"/>
        <w:numPr>
          <w:ilvl w:val="0"/>
          <w:numId w:val="27"/>
        </w:numPr>
        <w:shd w:val="clear" w:color="auto" w:fill="FFFFFF" w:themeFill="background1"/>
        <w:autoSpaceDE w:val="0"/>
        <w:autoSpaceDN w:val="0"/>
        <w:adjustRightInd w:val="0"/>
        <w:spacing w:before="240" w:line="240" w:lineRule="auto"/>
        <w:ind w:left="993" w:hanging="426"/>
        <w:jc w:val="both"/>
        <w:rPr>
          <w:rFonts w:ascii="Century Gothic" w:eastAsia="Times New Roman" w:hAnsi="Century Gothic" w:cs="Times New Roman"/>
          <w:color w:val="000000" w:themeColor="text1"/>
          <w:sz w:val="20"/>
          <w:szCs w:val="20"/>
          <w:lang w:eastAsia="es-ES"/>
        </w:rPr>
      </w:pPr>
      <w:r w:rsidRPr="00C846EF">
        <w:rPr>
          <w:rFonts w:ascii="Century Gothic" w:eastAsia="Times New Roman" w:hAnsi="Century Gothic" w:cs="Times New Roman"/>
          <w:color w:val="000000" w:themeColor="text1"/>
          <w:sz w:val="20"/>
          <w:szCs w:val="20"/>
          <w:lang w:eastAsia="es-ES"/>
        </w:rPr>
        <w:t xml:space="preserve">Acogerse al Procedimiento de Calificación dispuesto por el Ministerio de Vivienda y Urbanismo, y autorizar su publicación en los medios que disponga dicha Secretaría de Estado, con el fin de evaluar el desempeño de la constructora en la ejecución de las obras que se encomiendan mediante el presente contrato. </w:t>
      </w:r>
    </w:p>
    <w:p w:rsidR="00C56AFE" w:rsidRPr="00C56AFE" w:rsidRDefault="00C56AFE" w:rsidP="00C56AFE">
      <w:pPr>
        <w:pStyle w:val="Prrafodelista"/>
        <w:shd w:val="clear" w:color="auto" w:fill="FFFFFF" w:themeFill="background1"/>
        <w:autoSpaceDE w:val="0"/>
        <w:autoSpaceDN w:val="0"/>
        <w:adjustRightInd w:val="0"/>
        <w:spacing w:before="240" w:line="240" w:lineRule="auto"/>
        <w:ind w:left="993"/>
        <w:jc w:val="both"/>
        <w:rPr>
          <w:rFonts w:ascii="Century Gothic" w:eastAsia="Times New Roman" w:hAnsi="Century Gothic" w:cs="Times New Roman"/>
          <w:color w:val="000000" w:themeColor="text1"/>
          <w:sz w:val="20"/>
          <w:szCs w:val="20"/>
          <w:lang w:eastAsia="es-ES"/>
        </w:rPr>
      </w:pPr>
    </w:p>
    <w:p w:rsidR="00C56AFE" w:rsidRPr="00C56AFE" w:rsidRDefault="003967F7" w:rsidP="00C56AFE">
      <w:pPr>
        <w:pStyle w:val="Prrafodelista"/>
        <w:numPr>
          <w:ilvl w:val="0"/>
          <w:numId w:val="27"/>
        </w:numPr>
        <w:shd w:val="clear" w:color="auto" w:fill="FFFFFF" w:themeFill="background1"/>
        <w:autoSpaceDE w:val="0"/>
        <w:autoSpaceDN w:val="0"/>
        <w:adjustRightInd w:val="0"/>
        <w:spacing w:before="240" w:line="240" w:lineRule="auto"/>
        <w:ind w:left="993" w:hanging="426"/>
        <w:jc w:val="both"/>
        <w:rPr>
          <w:rFonts w:ascii="Century Gothic" w:eastAsia="Times New Roman" w:hAnsi="Century Gothic" w:cs="Times New Roman"/>
          <w:color w:val="000000" w:themeColor="text1"/>
          <w:sz w:val="20"/>
          <w:szCs w:val="20"/>
          <w:lang w:eastAsia="es-ES"/>
        </w:rPr>
      </w:pPr>
      <w:r w:rsidRPr="00C846EF">
        <w:rPr>
          <w:rFonts w:ascii="Century Gothic" w:eastAsia="Times New Roman" w:hAnsi="Century Gothic" w:cs="Times New Roman"/>
          <w:iCs/>
          <w:color w:val="000000" w:themeColor="text1"/>
          <w:sz w:val="20"/>
          <w:szCs w:val="20"/>
          <w:lang w:eastAsia="es-ES"/>
        </w:rPr>
        <w:t xml:space="preserve">Mantener durante todo el periodo de ejecución de las obras una capacidad económica disponible, que le permita cumplir con la construcción de todas las obras </w:t>
      </w:r>
      <w:r w:rsidR="007A4B53" w:rsidRPr="00C846EF">
        <w:rPr>
          <w:rFonts w:ascii="Century Gothic" w:eastAsia="Times New Roman" w:hAnsi="Century Gothic" w:cs="Times New Roman"/>
          <w:iCs/>
          <w:color w:val="000000" w:themeColor="text1"/>
          <w:sz w:val="20"/>
          <w:szCs w:val="20"/>
          <w:lang w:eastAsia="es-ES"/>
        </w:rPr>
        <w:t>contratadas</w:t>
      </w:r>
      <w:r w:rsidRPr="00C846EF">
        <w:rPr>
          <w:rFonts w:ascii="Century Gothic" w:eastAsia="Times New Roman" w:hAnsi="Century Gothic" w:cs="Times New Roman"/>
          <w:iCs/>
          <w:color w:val="000000" w:themeColor="text1"/>
          <w:sz w:val="20"/>
          <w:szCs w:val="20"/>
          <w:lang w:eastAsia="es-ES"/>
        </w:rPr>
        <w:t>, dentro de los plazos establecidos</w:t>
      </w:r>
      <w:r w:rsidRPr="00C846EF">
        <w:rPr>
          <w:rFonts w:ascii="Century Gothic" w:eastAsia="Times New Roman" w:hAnsi="Century Gothic" w:cs="Times New Roman"/>
          <w:color w:val="000000" w:themeColor="text1"/>
          <w:sz w:val="20"/>
          <w:szCs w:val="20"/>
          <w:lang w:eastAsia="es-ES"/>
        </w:rPr>
        <w:t>. El cálculo de la capacidad económica, se realizará de conformidad con las instrucciones que el Ministerio de Vivienda y Urbanismo imparta al respecto.</w:t>
      </w:r>
    </w:p>
    <w:p w:rsidR="003967F7" w:rsidRPr="00C846EF" w:rsidRDefault="003967F7" w:rsidP="00C846EF">
      <w:pPr>
        <w:pStyle w:val="Prrafodelista"/>
        <w:numPr>
          <w:ilvl w:val="0"/>
          <w:numId w:val="27"/>
        </w:numPr>
        <w:shd w:val="clear" w:color="auto" w:fill="FFFFFF" w:themeFill="background1"/>
        <w:autoSpaceDE w:val="0"/>
        <w:autoSpaceDN w:val="0"/>
        <w:adjustRightInd w:val="0"/>
        <w:spacing w:before="240" w:line="240" w:lineRule="auto"/>
        <w:ind w:left="993" w:hanging="426"/>
        <w:jc w:val="both"/>
        <w:rPr>
          <w:rFonts w:ascii="Century Gothic" w:eastAsia="Times New Roman" w:hAnsi="Century Gothic" w:cs="Times New Roman"/>
          <w:color w:val="000000" w:themeColor="text1"/>
          <w:sz w:val="20"/>
          <w:szCs w:val="20"/>
          <w:lang w:eastAsia="es-ES"/>
        </w:rPr>
      </w:pPr>
      <w:r w:rsidRPr="00C846EF">
        <w:rPr>
          <w:rFonts w:ascii="Century Gothic" w:eastAsia="Times New Roman" w:hAnsi="Century Gothic" w:cs="Times New Roman"/>
          <w:color w:val="000000" w:themeColor="text1"/>
          <w:sz w:val="20"/>
          <w:szCs w:val="20"/>
          <w:lang w:eastAsia="es-ES"/>
        </w:rPr>
        <w:t xml:space="preserve">Tramitar </w:t>
      </w:r>
      <w:r w:rsidR="002A4121" w:rsidRPr="00C846EF">
        <w:rPr>
          <w:rFonts w:ascii="Century Gothic" w:eastAsia="Times New Roman" w:hAnsi="Century Gothic" w:cs="Times New Roman"/>
          <w:color w:val="000000" w:themeColor="text1"/>
          <w:sz w:val="20"/>
          <w:szCs w:val="20"/>
          <w:lang w:eastAsia="es-ES"/>
        </w:rPr>
        <w:t xml:space="preserve">y pagar </w:t>
      </w:r>
      <w:r w:rsidRPr="00C846EF">
        <w:rPr>
          <w:rFonts w:ascii="Century Gothic" w:eastAsia="Times New Roman" w:hAnsi="Century Gothic" w:cs="Times New Roman"/>
          <w:color w:val="000000" w:themeColor="text1"/>
          <w:sz w:val="20"/>
          <w:szCs w:val="20"/>
          <w:lang w:eastAsia="es-ES"/>
        </w:rPr>
        <w:t xml:space="preserve">el permiso </w:t>
      </w:r>
      <w:r w:rsidR="002A4121" w:rsidRPr="00C846EF">
        <w:rPr>
          <w:rFonts w:ascii="Century Gothic" w:eastAsia="Times New Roman" w:hAnsi="Century Gothic" w:cs="Times New Roman"/>
          <w:color w:val="000000" w:themeColor="text1"/>
          <w:sz w:val="20"/>
          <w:szCs w:val="20"/>
          <w:lang w:eastAsia="es-ES"/>
        </w:rPr>
        <w:t xml:space="preserve">de </w:t>
      </w:r>
      <w:r w:rsidRPr="00C846EF">
        <w:rPr>
          <w:rFonts w:ascii="Century Gothic" w:eastAsia="Times New Roman" w:hAnsi="Century Gothic" w:cs="Times New Roman"/>
          <w:color w:val="000000" w:themeColor="text1"/>
          <w:sz w:val="20"/>
          <w:szCs w:val="20"/>
          <w:lang w:eastAsia="es-ES"/>
        </w:rPr>
        <w:t>ocupación de</w:t>
      </w:r>
      <w:r w:rsidR="002A4121" w:rsidRPr="00C846EF">
        <w:rPr>
          <w:rFonts w:ascii="Century Gothic" w:eastAsia="Times New Roman" w:hAnsi="Century Gothic" w:cs="Times New Roman"/>
          <w:color w:val="000000" w:themeColor="text1"/>
          <w:sz w:val="20"/>
          <w:szCs w:val="20"/>
          <w:lang w:eastAsia="es-ES"/>
        </w:rPr>
        <w:t xml:space="preserve"> un</w:t>
      </w:r>
      <w:r w:rsidRPr="00C846EF">
        <w:rPr>
          <w:rFonts w:ascii="Century Gothic" w:eastAsia="Times New Roman" w:hAnsi="Century Gothic" w:cs="Times New Roman"/>
          <w:color w:val="000000" w:themeColor="text1"/>
          <w:sz w:val="20"/>
          <w:szCs w:val="20"/>
          <w:lang w:eastAsia="es-ES"/>
        </w:rPr>
        <w:t xml:space="preserve"> bien nacional de uso público</w:t>
      </w:r>
      <w:r w:rsidR="002A4121" w:rsidRPr="00C846EF">
        <w:rPr>
          <w:rFonts w:ascii="Century Gothic" w:eastAsia="Times New Roman" w:hAnsi="Century Gothic" w:cs="Times New Roman"/>
          <w:color w:val="000000" w:themeColor="text1"/>
          <w:sz w:val="20"/>
          <w:szCs w:val="20"/>
          <w:lang w:eastAsia="es-ES"/>
        </w:rPr>
        <w:t>,</w:t>
      </w:r>
      <w:r w:rsidRPr="00C846EF">
        <w:rPr>
          <w:rFonts w:ascii="Century Gothic" w:eastAsia="Times New Roman" w:hAnsi="Century Gothic" w:cs="Times New Roman"/>
          <w:color w:val="000000" w:themeColor="text1"/>
          <w:sz w:val="20"/>
          <w:szCs w:val="20"/>
          <w:lang w:eastAsia="es-ES"/>
        </w:rPr>
        <w:t xml:space="preserve"> si corresponde.</w:t>
      </w:r>
    </w:p>
    <w:p w:rsidR="003967F7" w:rsidRPr="00C846EF" w:rsidRDefault="003967F7" w:rsidP="00C846EF">
      <w:pPr>
        <w:pStyle w:val="Prrafodelista"/>
        <w:numPr>
          <w:ilvl w:val="0"/>
          <w:numId w:val="27"/>
        </w:numPr>
        <w:shd w:val="clear" w:color="auto" w:fill="FFFFFF" w:themeFill="background1"/>
        <w:autoSpaceDE w:val="0"/>
        <w:autoSpaceDN w:val="0"/>
        <w:adjustRightInd w:val="0"/>
        <w:spacing w:before="240" w:line="240" w:lineRule="auto"/>
        <w:ind w:left="993" w:hanging="426"/>
        <w:jc w:val="both"/>
        <w:rPr>
          <w:rFonts w:ascii="Century Gothic" w:eastAsia="Times New Roman" w:hAnsi="Century Gothic" w:cs="Times New Roman"/>
          <w:color w:val="000000" w:themeColor="text1"/>
          <w:sz w:val="20"/>
          <w:szCs w:val="20"/>
          <w:lang w:eastAsia="es-ES"/>
        </w:rPr>
      </w:pPr>
      <w:r w:rsidRPr="00C846EF">
        <w:rPr>
          <w:rFonts w:ascii="Century Gothic" w:eastAsia="Times New Roman" w:hAnsi="Century Gothic" w:cs="Times New Roman"/>
          <w:color w:val="000000" w:themeColor="text1"/>
          <w:sz w:val="20"/>
          <w:szCs w:val="20"/>
          <w:lang w:eastAsia="es-ES"/>
        </w:rPr>
        <w:t xml:space="preserve">Permitir al personal del SERVIU designado para tal efecto y al FTO, </w:t>
      </w:r>
      <w:r w:rsidR="00AC236C" w:rsidRPr="00C846EF">
        <w:rPr>
          <w:rFonts w:ascii="Century Gothic" w:eastAsia="Times New Roman" w:hAnsi="Century Gothic" w:cs="Times New Roman"/>
          <w:color w:val="000000" w:themeColor="text1"/>
          <w:sz w:val="20"/>
          <w:szCs w:val="20"/>
          <w:lang w:eastAsia="es-ES"/>
        </w:rPr>
        <w:t xml:space="preserve">el libre acceso a la obra </w:t>
      </w:r>
      <w:r w:rsidRPr="00C846EF">
        <w:rPr>
          <w:rFonts w:ascii="Century Gothic" w:eastAsia="Times New Roman" w:hAnsi="Century Gothic" w:cs="Times New Roman"/>
          <w:color w:val="000000" w:themeColor="text1"/>
          <w:sz w:val="20"/>
          <w:szCs w:val="20"/>
          <w:lang w:eastAsia="es-ES"/>
        </w:rPr>
        <w:t>y brindarles las facilidades que sean necesarias para que puedan cumplir con las medidas que señal</w:t>
      </w:r>
      <w:r w:rsidR="002A4121" w:rsidRPr="00C846EF">
        <w:rPr>
          <w:rFonts w:ascii="Century Gothic" w:eastAsia="Times New Roman" w:hAnsi="Century Gothic" w:cs="Times New Roman"/>
          <w:color w:val="000000" w:themeColor="text1"/>
          <w:sz w:val="20"/>
          <w:szCs w:val="20"/>
          <w:lang w:eastAsia="es-ES"/>
        </w:rPr>
        <w:t>a el Artículo 38 del D.S N° 27</w:t>
      </w:r>
      <w:r w:rsidRPr="00C846EF">
        <w:rPr>
          <w:rFonts w:ascii="Century Gothic" w:eastAsia="Times New Roman" w:hAnsi="Century Gothic" w:cs="Times New Roman"/>
          <w:color w:val="000000" w:themeColor="text1"/>
          <w:sz w:val="20"/>
          <w:szCs w:val="20"/>
          <w:lang w:eastAsia="es-ES"/>
        </w:rPr>
        <w:t>.</w:t>
      </w:r>
    </w:p>
    <w:p w:rsidR="001F6C62" w:rsidRPr="00C846EF" w:rsidRDefault="00AC236C" w:rsidP="00C846EF">
      <w:pPr>
        <w:pStyle w:val="Prrafodelista"/>
        <w:numPr>
          <w:ilvl w:val="0"/>
          <w:numId w:val="27"/>
        </w:numPr>
        <w:autoSpaceDE w:val="0"/>
        <w:autoSpaceDN w:val="0"/>
        <w:adjustRightInd w:val="0"/>
        <w:spacing w:before="240" w:line="240" w:lineRule="auto"/>
        <w:ind w:left="993" w:hanging="426"/>
        <w:jc w:val="both"/>
        <w:rPr>
          <w:rFonts w:ascii="Century Gothic" w:eastAsia="Times New Roman" w:hAnsi="Century Gothic" w:cs="Times New Roman"/>
          <w:color w:val="000000" w:themeColor="text1"/>
          <w:sz w:val="20"/>
          <w:szCs w:val="20"/>
          <w:lang w:val="es-ES_tradnl" w:eastAsia="es-ES"/>
        </w:rPr>
      </w:pPr>
      <w:r w:rsidRPr="00C846EF">
        <w:rPr>
          <w:rFonts w:ascii="Century Gothic" w:eastAsia="Times New Roman" w:hAnsi="Century Gothic" w:cs="Times New Roman"/>
          <w:color w:val="000000" w:themeColor="text1"/>
          <w:sz w:val="20"/>
          <w:szCs w:val="20"/>
          <w:lang w:val="es-ES_tradnl" w:eastAsia="es-ES"/>
        </w:rPr>
        <w:t>Disponer en la obra de las fichas, cartillas y listados para aplicar la metodología de control y gestión de calidad del Sistema de Inspección Técnica de Obras establecido en el Manual de Inspección Técnica de Obra, cuando se trate</w:t>
      </w:r>
      <w:r w:rsidR="00FC0631">
        <w:rPr>
          <w:rFonts w:ascii="Century Gothic" w:eastAsia="Times New Roman" w:hAnsi="Century Gothic" w:cs="Times New Roman"/>
          <w:color w:val="000000" w:themeColor="text1"/>
          <w:sz w:val="20"/>
          <w:szCs w:val="20"/>
          <w:lang w:val="es-ES_tradnl" w:eastAsia="es-ES"/>
        </w:rPr>
        <w:t xml:space="preserve"> de Proyectos que lo contemplen, u otro sistema de control validado por SERVIU.</w:t>
      </w:r>
    </w:p>
    <w:p w:rsidR="0016767D" w:rsidRPr="00C634C3" w:rsidRDefault="00C634C3" w:rsidP="00C846EF">
      <w:pPr>
        <w:numPr>
          <w:ilvl w:val="0"/>
          <w:numId w:val="27"/>
        </w:numPr>
        <w:shd w:val="clear" w:color="auto" w:fill="FFFFFF" w:themeFill="background1"/>
        <w:spacing w:before="240" w:line="240" w:lineRule="auto"/>
        <w:ind w:left="993" w:hanging="426"/>
        <w:jc w:val="both"/>
        <w:rPr>
          <w:rFonts w:ascii="Century Gothic" w:hAnsi="Century Gothic"/>
          <w:color w:val="000000" w:themeColor="text1"/>
          <w:sz w:val="20"/>
          <w:szCs w:val="20"/>
          <w:lang w:val="es-CL"/>
        </w:rPr>
      </w:pPr>
      <w:r w:rsidRPr="00C846EF">
        <w:rPr>
          <w:rFonts w:ascii="Century Gothic" w:hAnsi="Century Gothic"/>
          <w:color w:val="000000" w:themeColor="text1"/>
          <w:sz w:val="20"/>
          <w:szCs w:val="20"/>
          <w:lang w:val="es-CL"/>
        </w:rPr>
        <w:t>No</w:t>
      </w:r>
      <w:r w:rsidR="0016767D" w:rsidRPr="00C846EF">
        <w:rPr>
          <w:rFonts w:ascii="Century Gothic" w:hAnsi="Century Gothic"/>
          <w:color w:val="000000" w:themeColor="text1"/>
          <w:sz w:val="20"/>
          <w:szCs w:val="20"/>
          <w:lang w:val="es-CL"/>
        </w:rPr>
        <w:t xml:space="preserve"> ceder, total o parcialmente, el presente contrato a otra persona, sea natural o jurídica</w:t>
      </w:r>
      <w:r w:rsidR="0016767D" w:rsidRPr="00C634C3">
        <w:rPr>
          <w:rFonts w:ascii="Century Gothic" w:hAnsi="Century Gothic"/>
          <w:color w:val="000000" w:themeColor="text1"/>
          <w:sz w:val="20"/>
          <w:szCs w:val="20"/>
          <w:lang w:val="es-CL"/>
        </w:rPr>
        <w:t xml:space="preserve">. </w:t>
      </w:r>
    </w:p>
    <w:p w:rsidR="0016767D" w:rsidRDefault="0016767D" w:rsidP="00DE461D">
      <w:pPr>
        <w:shd w:val="clear" w:color="auto" w:fill="FFFFFF" w:themeFill="background1"/>
        <w:spacing w:after="0" w:line="240" w:lineRule="auto"/>
        <w:jc w:val="both"/>
        <w:rPr>
          <w:b/>
          <w:color w:val="000000" w:themeColor="text1"/>
          <w:sz w:val="20"/>
          <w:szCs w:val="20"/>
        </w:rPr>
      </w:pPr>
    </w:p>
    <w:p w:rsidR="0049054C" w:rsidRPr="00297403" w:rsidRDefault="00DE461D"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Pr>
          <w:rFonts w:ascii="Century Gothic" w:hAnsi="Century Gothic"/>
          <w:b/>
          <w:color w:val="000000" w:themeColor="text1"/>
          <w:sz w:val="20"/>
          <w:szCs w:val="20"/>
          <w:lang w:val="es-ES_tradnl"/>
        </w:rPr>
        <w:t>SÉPTIMA</w:t>
      </w:r>
      <w:r w:rsidR="0049054C" w:rsidRPr="00297403">
        <w:rPr>
          <w:rFonts w:ascii="Century Gothic" w:hAnsi="Century Gothic"/>
          <w:b/>
          <w:color w:val="000000" w:themeColor="text1"/>
          <w:sz w:val="20"/>
          <w:szCs w:val="20"/>
          <w:lang w:val="es-ES_tradnl"/>
        </w:rPr>
        <w:t>: Del Programa de Trab</w:t>
      </w:r>
      <w:r>
        <w:rPr>
          <w:rFonts w:ascii="Century Gothic" w:hAnsi="Century Gothic"/>
          <w:b/>
          <w:color w:val="000000" w:themeColor="text1"/>
          <w:sz w:val="20"/>
          <w:szCs w:val="20"/>
          <w:lang w:val="es-ES_tradnl"/>
        </w:rPr>
        <w:t>ajo y la ejecución del Contrato</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02023C" w:rsidRPr="0002023C" w:rsidRDefault="0049054C" w:rsidP="0002023C">
      <w:pPr>
        <w:shd w:val="clear" w:color="auto" w:fill="FFFFFF" w:themeFill="background1"/>
        <w:spacing w:after="0" w:line="240" w:lineRule="auto"/>
        <w:jc w:val="both"/>
        <w:rPr>
          <w:rFonts w:ascii="Century Gothic" w:hAnsi="Century Gothic"/>
          <w:b/>
          <w:color w:val="000000" w:themeColor="text1"/>
          <w:sz w:val="20"/>
          <w:szCs w:val="20"/>
          <w:lang w:val="es-CL"/>
        </w:rPr>
      </w:pPr>
      <w:r w:rsidRPr="00297403">
        <w:rPr>
          <w:rFonts w:ascii="Century Gothic" w:hAnsi="Century Gothic"/>
          <w:color w:val="000000" w:themeColor="text1"/>
          <w:sz w:val="20"/>
          <w:szCs w:val="20"/>
          <w:lang w:val="es-ES_tradnl"/>
        </w:rPr>
        <w:t xml:space="preserve">El CONTRATISTA se obliga a entregar </w:t>
      </w:r>
      <w:r w:rsidRPr="00297403">
        <w:rPr>
          <w:rFonts w:ascii="Century Gothic" w:eastAsia="Times New Roman" w:hAnsi="Century Gothic" w:cs="Arial"/>
          <w:color w:val="000000" w:themeColor="text1"/>
          <w:sz w:val="20"/>
          <w:szCs w:val="20"/>
          <w:lang w:val="es-ES_tradnl" w:eastAsia="es-ES"/>
        </w:rPr>
        <w:t xml:space="preserve">al FTO y </w:t>
      </w:r>
      <w:r w:rsidRPr="00297403">
        <w:rPr>
          <w:rFonts w:ascii="Century Gothic" w:hAnsi="Century Gothic"/>
          <w:color w:val="000000" w:themeColor="text1"/>
          <w:sz w:val="20"/>
          <w:szCs w:val="20"/>
          <w:lang w:val="es-ES_tradnl"/>
        </w:rPr>
        <w:t xml:space="preserve">a la </w:t>
      </w:r>
      <w:r w:rsidRPr="00297403">
        <w:rPr>
          <w:rFonts w:ascii="Century Gothic" w:eastAsia="Times New Roman" w:hAnsi="Century Gothic" w:cs="Arial"/>
          <w:color w:val="000000" w:themeColor="text1"/>
          <w:sz w:val="20"/>
          <w:szCs w:val="20"/>
          <w:lang w:val="es-ES_tradnl" w:eastAsia="es-ES"/>
        </w:rPr>
        <w:t xml:space="preserve">ENTIDAD, para su aprobación, </w:t>
      </w:r>
      <w:r w:rsidRPr="00297403">
        <w:rPr>
          <w:rFonts w:ascii="Century Gothic" w:hAnsi="Century Gothic"/>
          <w:color w:val="000000" w:themeColor="text1"/>
          <w:sz w:val="20"/>
          <w:szCs w:val="20"/>
          <w:lang w:val="es-ES_tradnl"/>
        </w:rPr>
        <w:t xml:space="preserve">un Programa de Trabajo, en un plazo máximo de 15 días corridos, contados desde el </w:t>
      </w:r>
      <w:r w:rsidRPr="00297403">
        <w:rPr>
          <w:rFonts w:ascii="Century Gothic" w:hAnsi="Century Gothic"/>
          <w:color w:val="000000" w:themeColor="text1"/>
          <w:sz w:val="20"/>
          <w:szCs w:val="20"/>
          <w:lang w:val="es-CL"/>
        </w:rPr>
        <w:t>inicio de ejecución de la obra</w:t>
      </w:r>
      <w:r w:rsidRPr="00297403">
        <w:rPr>
          <w:rFonts w:ascii="Century Gothic" w:hAnsi="Century Gothic"/>
          <w:b/>
          <w:color w:val="000000" w:themeColor="text1"/>
          <w:sz w:val="20"/>
          <w:szCs w:val="20"/>
          <w:lang w:val="es-ES_tradnl"/>
        </w:rPr>
        <w:t>.</w:t>
      </w:r>
      <w:r w:rsidR="0002023C" w:rsidRPr="0002023C">
        <w:rPr>
          <w:rFonts w:ascii="Century Gothic" w:hAnsi="Century Gothic"/>
          <w:color w:val="000000" w:themeColor="text1"/>
          <w:sz w:val="20"/>
          <w:szCs w:val="20"/>
        </w:rPr>
        <w:t xml:space="preserve"> </w:t>
      </w:r>
      <w:r w:rsidR="0002023C">
        <w:rPr>
          <w:rFonts w:ascii="Century Gothic" w:hAnsi="Century Gothic"/>
          <w:color w:val="000000" w:themeColor="text1"/>
          <w:sz w:val="20"/>
          <w:szCs w:val="20"/>
        </w:rPr>
        <w:t xml:space="preserve"> </w:t>
      </w:r>
      <w:r w:rsidR="0002023C" w:rsidRPr="00E604BD">
        <w:rPr>
          <w:rFonts w:ascii="Century Gothic" w:hAnsi="Century Gothic"/>
          <w:color w:val="000000" w:themeColor="text1"/>
          <w:sz w:val="20"/>
          <w:szCs w:val="20"/>
          <w:lang w:val="es-CL"/>
        </w:rPr>
        <w:t>Dentro de</w:t>
      </w:r>
      <w:r w:rsidR="00E604BD">
        <w:rPr>
          <w:rFonts w:ascii="Century Gothic" w:hAnsi="Century Gothic"/>
          <w:color w:val="000000" w:themeColor="text1"/>
          <w:sz w:val="20"/>
          <w:szCs w:val="20"/>
          <w:lang w:val="es-CL"/>
        </w:rPr>
        <w:t xml:space="preserve"> este mismo</w:t>
      </w:r>
      <w:r w:rsidR="0002023C" w:rsidRPr="00E604BD">
        <w:rPr>
          <w:rFonts w:ascii="Century Gothic" w:hAnsi="Century Gothic"/>
          <w:color w:val="000000" w:themeColor="text1"/>
          <w:sz w:val="20"/>
          <w:szCs w:val="20"/>
          <w:lang w:val="es-CL"/>
        </w:rPr>
        <w:t xml:space="preserve"> plazo</w:t>
      </w:r>
      <w:r w:rsidR="00E604BD">
        <w:rPr>
          <w:rFonts w:ascii="Century Gothic" w:hAnsi="Century Gothic"/>
          <w:color w:val="000000" w:themeColor="text1"/>
          <w:sz w:val="20"/>
          <w:szCs w:val="20"/>
          <w:lang w:val="es-CL"/>
        </w:rPr>
        <w:t xml:space="preserve">, </w:t>
      </w:r>
      <w:r w:rsidR="0002023C" w:rsidRPr="00E604BD">
        <w:rPr>
          <w:rFonts w:ascii="Century Gothic" w:hAnsi="Century Gothic"/>
          <w:color w:val="000000" w:themeColor="text1"/>
          <w:sz w:val="20"/>
          <w:szCs w:val="20"/>
          <w:lang w:val="es-CL"/>
        </w:rPr>
        <w:t>el CONTRATISTA</w:t>
      </w:r>
      <w:r w:rsidR="0002023C" w:rsidRPr="00E604BD">
        <w:rPr>
          <w:rFonts w:ascii="Century Gothic" w:hAnsi="Century Gothic"/>
          <w:color w:val="000000" w:themeColor="text1"/>
          <w:sz w:val="20"/>
          <w:szCs w:val="20"/>
        </w:rPr>
        <w:t xml:space="preserve"> </w:t>
      </w:r>
      <w:r w:rsidR="0002023C" w:rsidRPr="00E604BD">
        <w:rPr>
          <w:rFonts w:ascii="Century Gothic" w:hAnsi="Century Gothic"/>
          <w:color w:val="000000" w:themeColor="text1"/>
          <w:sz w:val="20"/>
          <w:szCs w:val="20"/>
          <w:lang w:val="es-CL"/>
        </w:rPr>
        <w:t>deberá informar al FTO los Laboratorios de Control Técnico de Calidad de Construcción del MINVU, regidos por el D.S. N° 10, (V. y U.), de 2002, a los que encomendará, a su costa, los estudios, ensayos y controles que requieran las obras que se contratan.</w:t>
      </w:r>
      <w:r w:rsidR="0002023C" w:rsidRPr="0002023C">
        <w:rPr>
          <w:rFonts w:ascii="Century Gothic" w:hAnsi="Century Gothic"/>
          <w:b/>
          <w:color w:val="000000" w:themeColor="text1"/>
          <w:sz w:val="20"/>
          <w:szCs w:val="20"/>
          <w:lang w:val="es-CL"/>
        </w:rPr>
        <w:t xml:space="preserve"> </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lang w:val="es-ES_tradnl"/>
        </w:rPr>
      </w:pPr>
      <w:r w:rsidRPr="00297403">
        <w:rPr>
          <w:rFonts w:ascii="Century Gothic" w:hAnsi="Century Gothic"/>
          <w:color w:val="000000" w:themeColor="text1"/>
          <w:sz w:val="20"/>
          <w:szCs w:val="20"/>
          <w:lang w:val="es-ES_tradnl"/>
        </w:rPr>
        <w:t xml:space="preserve">El retardo en la presentación del Programa de Trabajo dará derecho al BENEFICIARIO a imponer una multa de acuerdo a lo señalado en la </w:t>
      </w:r>
      <w:r w:rsidRPr="007B313B">
        <w:rPr>
          <w:rFonts w:ascii="Century Gothic" w:hAnsi="Century Gothic"/>
          <w:color w:val="000000" w:themeColor="text1"/>
          <w:sz w:val="20"/>
          <w:szCs w:val="20"/>
          <w:lang w:val="es-ES_tradnl"/>
        </w:rPr>
        <w:t xml:space="preserve">cláusula </w:t>
      </w:r>
      <w:r w:rsidR="007B313B" w:rsidRPr="007B313B">
        <w:rPr>
          <w:rFonts w:ascii="Century Gothic" w:hAnsi="Century Gothic"/>
          <w:color w:val="000000" w:themeColor="text1"/>
          <w:sz w:val="20"/>
          <w:szCs w:val="20"/>
          <w:lang w:val="es-MX"/>
        </w:rPr>
        <w:t>décimo segunda</w:t>
      </w:r>
      <w:r w:rsidRPr="00297403">
        <w:rPr>
          <w:rFonts w:ascii="Century Gothic" w:hAnsi="Century Gothic"/>
          <w:color w:val="000000" w:themeColor="text1"/>
          <w:sz w:val="20"/>
          <w:szCs w:val="20"/>
          <w:lang w:val="es-ES_tradnl"/>
        </w:rPr>
        <w:t>.</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sidRPr="00297403">
        <w:rPr>
          <w:rFonts w:ascii="Century Gothic" w:hAnsi="Century Gothic"/>
          <w:color w:val="000000" w:themeColor="text1"/>
          <w:sz w:val="20"/>
          <w:szCs w:val="20"/>
          <w:lang w:val="es-ES_tradnl"/>
        </w:rPr>
        <w:t>El Programa de Trabajo</w:t>
      </w:r>
      <w:r w:rsidRPr="00297403">
        <w:rPr>
          <w:color w:val="000000" w:themeColor="text1"/>
          <w:sz w:val="20"/>
          <w:szCs w:val="20"/>
        </w:rPr>
        <w:t xml:space="preserve"> </w:t>
      </w:r>
      <w:r w:rsidRPr="00297403">
        <w:rPr>
          <w:rFonts w:ascii="Century Gothic" w:hAnsi="Century Gothic"/>
          <w:color w:val="000000" w:themeColor="text1"/>
          <w:sz w:val="20"/>
          <w:szCs w:val="20"/>
          <w:lang w:val="es-ES_tradnl"/>
        </w:rPr>
        <w:t>deberá incluir:</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49054C" w:rsidRPr="00297403" w:rsidRDefault="00AC236C" w:rsidP="00C846EF">
      <w:pPr>
        <w:numPr>
          <w:ilvl w:val="0"/>
          <w:numId w:val="5"/>
        </w:numPr>
        <w:shd w:val="clear" w:color="auto" w:fill="FFFFFF" w:themeFill="background1"/>
        <w:tabs>
          <w:tab w:val="clear" w:pos="810"/>
        </w:tabs>
        <w:spacing w:after="0" w:line="240" w:lineRule="auto"/>
        <w:ind w:left="993" w:hanging="426"/>
        <w:jc w:val="both"/>
        <w:rPr>
          <w:rFonts w:ascii="Century Gothic" w:hAnsi="Century Gothic"/>
          <w:color w:val="000000" w:themeColor="text1"/>
          <w:sz w:val="20"/>
          <w:szCs w:val="20"/>
          <w:lang w:val="es-ES_tradnl"/>
        </w:rPr>
      </w:pPr>
      <w:r>
        <w:rPr>
          <w:rFonts w:ascii="Century Gothic" w:hAnsi="Century Gothic"/>
          <w:color w:val="000000" w:themeColor="text1"/>
          <w:sz w:val="20"/>
          <w:szCs w:val="20"/>
          <w:lang w:val="es-ES_tradnl"/>
        </w:rPr>
        <w:t>La p</w:t>
      </w:r>
      <w:r w:rsidR="0049054C" w:rsidRPr="00297403">
        <w:rPr>
          <w:rFonts w:ascii="Century Gothic" w:hAnsi="Century Gothic"/>
          <w:color w:val="000000" w:themeColor="text1"/>
          <w:sz w:val="20"/>
          <w:szCs w:val="20"/>
          <w:lang w:val="es-ES_tradnl"/>
        </w:rPr>
        <w:t xml:space="preserve">rogramación </w:t>
      </w:r>
      <w:r w:rsidR="009E0E42">
        <w:rPr>
          <w:rFonts w:ascii="Century Gothic" w:hAnsi="Century Gothic"/>
          <w:color w:val="000000" w:themeColor="text1"/>
          <w:sz w:val="20"/>
          <w:szCs w:val="20"/>
          <w:lang w:val="es-ES_tradnl"/>
        </w:rPr>
        <w:t>f</w:t>
      </w:r>
      <w:r w:rsidR="0049054C" w:rsidRPr="00297403">
        <w:rPr>
          <w:rFonts w:ascii="Century Gothic" w:hAnsi="Century Gothic"/>
          <w:color w:val="000000" w:themeColor="text1"/>
          <w:sz w:val="20"/>
          <w:szCs w:val="20"/>
          <w:lang w:val="es-ES_tradnl"/>
        </w:rPr>
        <w:t>ísica de la faena, considera</w:t>
      </w:r>
      <w:r w:rsidR="009E0E42">
        <w:rPr>
          <w:rFonts w:ascii="Century Gothic" w:hAnsi="Century Gothic"/>
          <w:color w:val="000000" w:themeColor="text1"/>
          <w:sz w:val="20"/>
          <w:szCs w:val="20"/>
          <w:lang w:val="es-ES_tradnl"/>
        </w:rPr>
        <w:t>ndo</w:t>
      </w:r>
      <w:r w:rsidR="0049054C" w:rsidRPr="00297403">
        <w:rPr>
          <w:rFonts w:ascii="Century Gothic" w:hAnsi="Century Gothic"/>
          <w:color w:val="000000" w:themeColor="text1"/>
          <w:sz w:val="20"/>
          <w:szCs w:val="20"/>
          <w:lang w:val="es-ES_tradnl"/>
        </w:rPr>
        <w:t xml:space="preserve"> como referencia el Programa de Trabajo presentado por la </w:t>
      </w:r>
      <w:r w:rsidR="0049054C" w:rsidRPr="00297403">
        <w:rPr>
          <w:rFonts w:ascii="Century Gothic" w:eastAsia="Times New Roman" w:hAnsi="Century Gothic" w:cs="Arial"/>
          <w:color w:val="000000" w:themeColor="text1"/>
          <w:sz w:val="20"/>
          <w:szCs w:val="20"/>
          <w:lang w:val="es-ES_tradnl" w:eastAsia="es-ES"/>
        </w:rPr>
        <w:t xml:space="preserve">ENTIDAD </w:t>
      </w:r>
      <w:r w:rsidR="0049054C" w:rsidRPr="00297403">
        <w:rPr>
          <w:rFonts w:ascii="Century Gothic" w:hAnsi="Century Gothic"/>
          <w:color w:val="000000" w:themeColor="text1"/>
          <w:sz w:val="20"/>
          <w:szCs w:val="20"/>
          <w:lang w:val="es-ES_tradnl"/>
        </w:rPr>
        <w:t xml:space="preserve">al </w:t>
      </w:r>
      <w:r w:rsidR="0049054C" w:rsidRPr="00297403">
        <w:rPr>
          <w:rFonts w:ascii="Century Gothic" w:eastAsia="Times New Roman" w:hAnsi="Century Gothic" w:cs="Arial"/>
          <w:color w:val="000000" w:themeColor="text1"/>
          <w:sz w:val="20"/>
          <w:szCs w:val="20"/>
          <w:lang w:val="es-ES_tradnl" w:eastAsia="es-ES"/>
        </w:rPr>
        <w:t>ingresar</w:t>
      </w:r>
      <w:r w:rsidR="0049054C" w:rsidRPr="00297403">
        <w:rPr>
          <w:rFonts w:ascii="Century Gothic" w:hAnsi="Century Gothic"/>
          <w:color w:val="000000" w:themeColor="text1"/>
          <w:sz w:val="20"/>
          <w:szCs w:val="20"/>
          <w:lang w:val="es-ES_tradnl"/>
        </w:rPr>
        <w:t xml:space="preserve"> el </w:t>
      </w:r>
      <w:r w:rsidR="00DE461D">
        <w:rPr>
          <w:rFonts w:ascii="Century Gothic" w:hAnsi="Century Gothic"/>
          <w:color w:val="000000" w:themeColor="text1"/>
          <w:sz w:val="20"/>
          <w:szCs w:val="20"/>
          <w:lang w:val="es-ES_tradnl"/>
        </w:rPr>
        <w:t>P</w:t>
      </w:r>
      <w:r w:rsidR="009E0E42">
        <w:rPr>
          <w:rFonts w:ascii="Century Gothic" w:hAnsi="Century Gothic"/>
          <w:color w:val="000000" w:themeColor="text1"/>
          <w:sz w:val="20"/>
          <w:szCs w:val="20"/>
          <w:lang w:val="es-ES_tradnl"/>
        </w:rPr>
        <w:t>royecto al SERVIU, manteniendo un</w:t>
      </w:r>
      <w:r w:rsidR="0049054C" w:rsidRPr="00297403">
        <w:rPr>
          <w:rFonts w:ascii="Century Gothic" w:hAnsi="Century Gothic"/>
          <w:color w:val="000000" w:themeColor="text1"/>
          <w:sz w:val="20"/>
          <w:szCs w:val="20"/>
          <w:lang w:val="es-ES_tradnl"/>
        </w:rPr>
        <w:t xml:space="preserve">a secuencia lógica </w:t>
      </w:r>
      <w:r w:rsidR="009E0E42">
        <w:rPr>
          <w:rFonts w:ascii="Century Gothic" w:hAnsi="Century Gothic"/>
          <w:color w:val="000000" w:themeColor="text1"/>
          <w:sz w:val="20"/>
          <w:szCs w:val="20"/>
          <w:lang w:val="es-ES_tradnl"/>
        </w:rPr>
        <w:t>en</w:t>
      </w:r>
      <w:r w:rsidR="0049054C" w:rsidRPr="00297403">
        <w:rPr>
          <w:rFonts w:ascii="Century Gothic" w:hAnsi="Century Gothic"/>
          <w:color w:val="000000" w:themeColor="text1"/>
          <w:sz w:val="20"/>
          <w:szCs w:val="20"/>
          <w:lang w:val="es-ES_tradnl"/>
        </w:rPr>
        <w:t xml:space="preserve"> el desarrollo de las diferentes partidas o actividades que componen las obras a ejecutar.</w:t>
      </w:r>
    </w:p>
    <w:p w:rsidR="0049054C" w:rsidRPr="00297403" w:rsidRDefault="0049054C"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ES_tradnl"/>
        </w:rPr>
      </w:pPr>
    </w:p>
    <w:p w:rsidR="0049054C" w:rsidRPr="00297403" w:rsidRDefault="0049054C" w:rsidP="00C846EF">
      <w:pPr>
        <w:numPr>
          <w:ilvl w:val="0"/>
          <w:numId w:val="5"/>
        </w:numPr>
        <w:shd w:val="clear" w:color="auto" w:fill="FFFFFF" w:themeFill="background1"/>
        <w:tabs>
          <w:tab w:val="clear" w:pos="810"/>
        </w:tabs>
        <w:spacing w:after="0" w:line="240" w:lineRule="auto"/>
        <w:ind w:left="993" w:hanging="426"/>
        <w:jc w:val="both"/>
        <w:rPr>
          <w:rFonts w:ascii="Century Gothic" w:hAnsi="Century Gothic"/>
          <w:color w:val="000000" w:themeColor="text1"/>
          <w:sz w:val="20"/>
          <w:szCs w:val="20"/>
          <w:lang w:val="es-ES_tradnl"/>
        </w:rPr>
      </w:pPr>
      <w:r w:rsidRPr="00297403">
        <w:rPr>
          <w:rFonts w:ascii="Century Gothic" w:hAnsi="Century Gothic"/>
          <w:color w:val="000000" w:themeColor="text1"/>
          <w:sz w:val="20"/>
          <w:szCs w:val="20"/>
          <w:lang w:val="es-ES_tradnl"/>
        </w:rPr>
        <w:t xml:space="preserve">La </w:t>
      </w:r>
      <w:r w:rsidR="009E0E42">
        <w:rPr>
          <w:rFonts w:ascii="Century Gothic" w:hAnsi="Century Gothic"/>
          <w:color w:val="000000" w:themeColor="text1"/>
          <w:sz w:val="20"/>
          <w:szCs w:val="20"/>
          <w:lang w:val="es-ES_tradnl"/>
        </w:rPr>
        <w:t>i</w:t>
      </w:r>
      <w:r w:rsidRPr="00297403">
        <w:rPr>
          <w:rFonts w:ascii="Century Gothic" w:hAnsi="Century Gothic"/>
          <w:color w:val="000000" w:themeColor="text1"/>
          <w:sz w:val="20"/>
          <w:szCs w:val="20"/>
          <w:lang w:val="es-ES_tradnl"/>
        </w:rPr>
        <w:t xml:space="preserve">dentificación de la ruta crítica que pudiera impactar en la programación del </w:t>
      </w:r>
      <w:r w:rsidR="00DE461D">
        <w:rPr>
          <w:rFonts w:ascii="Century Gothic" w:hAnsi="Century Gothic"/>
          <w:color w:val="000000" w:themeColor="text1"/>
          <w:sz w:val="20"/>
          <w:szCs w:val="20"/>
          <w:lang w:val="es-ES_tradnl"/>
        </w:rPr>
        <w:t>P</w:t>
      </w:r>
      <w:r w:rsidRPr="00297403">
        <w:rPr>
          <w:rFonts w:ascii="Century Gothic" w:hAnsi="Century Gothic"/>
          <w:color w:val="000000" w:themeColor="text1"/>
          <w:sz w:val="20"/>
          <w:szCs w:val="20"/>
          <w:lang w:val="es-ES_tradnl"/>
        </w:rPr>
        <w:t>royecto.</w:t>
      </w: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lang w:val="es-ES_tradnl"/>
        </w:rPr>
      </w:pPr>
    </w:p>
    <w:p w:rsidR="0049054C" w:rsidRPr="00297403" w:rsidRDefault="0049054C" w:rsidP="0049054C">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hAnsi="Century Gothic"/>
          <w:color w:val="000000" w:themeColor="text1"/>
          <w:sz w:val="20"/>
          <w:szCs w:val="20"/>
          <w:lang w:val="es-ES_tradnl"/>
        </w:rPr>
        <w:t>El CONTRATISTA</w:t>
      </w:r>
      <w:r w:rsidRPr="00297403">
        <w:rPr>
          <w:rFonts w:ascii="Century Gothic" w:eastAsia="Times New Roman" w:hAnsi="Century Gothic" w:cs="Arial"/>
          <w:color w:val="000000" w:themeColor="text1"/>
          <w:sz w:val="20"/>
          <w:szCs w:val="20"/>
          <w:lang w:eastAsia="es-ES"/>
        </w:rPr>
        <w:t xml:space="preserve"> </w:t>
      </w:r>
      <w:r w:rsidRPr="00297403">
        <w:rPr>
          <w:rFonts w:ascii="Century Gothic" w:hAnsi="Century Gothic"/>
          <w:color w:val="000000" w:themeColor="text1"/>
          <w:sz w:val="20"/>
          <w:szCs w:val="20"/>
          <w:lang w:val="es-ES_tradnl"/>
        </w:rPr>
        <w:t xml:space="preserve">se obliga a cumplir con los plazos parciales y los avances de obra comprometidos en </w:t>
      </w:r>
      <w:r w:rsidRPr="00297403">
        <w:rPr>
          <w:rFonts w:ascii="Century Gothic" w:hAnsi="Century Gothic"/>
          <w:color w:val="000000" w:themeColor="text1"/>
          <w:sz w:val="20"/>
          <w:szCs w:val="20"/>
        </w:rPr>
        <w:t>el Programa de Trabajo</w:t>
      </w:r>
      <w:r w:rsidRPr="00297403">
        <w:rPr>
          <w:rFonts w:ascii="Century Gothic" w:hAnsi="Century Gothic"/>
          <w:color w:val="000000" w:themeColor="text1"/>
          <w:sz w:val="20"/>
          <w:szCs w:val="20"/>
          <w:lang w:val="es-ES_tradnl"/>
        </w:rPr>
        <w:t xml:space="preserve">. Si se produjera un atraso injustificado en la obra superior al </w:t>
      </w:r>
      <w:r w:rsidRPr="00297403">
        <w:rPr>
          <w:rFonts w:ascii="Century Gothic" w:eastAsia="Times New Roman" w:hAnsi="Century Gothic" w:cs="Arial"/>
          <w:color w:val="000000" w:themeColor="text1"/>
          <w:sz w:val="20"/>
          <w:szCs w:val="20"/>
          <w:lang w:val="es-ES_tradnl" w:eastAsia="es-ES"/>
        </w:rPr>
        <w:t>20</w:t>
      </w:r>
      <w:r w:rsidRPr="00297403">
        <w:rPr>
          <w:rFonts w:ascii="Century Gothic" w:hAnsi="Century Gothic"/>
          <w:color w:val="000000" w:themeColor="text1"/>
          <w:sz w:val="20"/>
          <w:szCs w:val="20"/>
          <w:lang w:val="es-ES_tradnl"/>
        </w:rPr>
        <w:t>% con respecto al avance consultado en el Programa de Trabajo, o una paralización de las obras</w:t>
      </w:r>
      <w:r w:rsidRPr="00297403">
        <w:rPr>
          <w:rFonts w:ascii="Century Gothic" w:eastAsia="Times New Roman" w:hAnsi="Century Gothic" w:cs="Arial"/>
          <w:color w:val="000000" w:themeColor="text1"/>
          <w:sz w:val="20"/>
          <w:szCs w:val="20"/>
          <w:lang w:val="es-ES_tradnl" w:eastAsia="es-ES"/>
        </w:rPr>
        <w:t xml:space="preserve"> por un período superior a 15 días corridos</w:t>
      </w:r>
      <w:r w:rsidRPr="00297403">
        <w:rPr>
          <w:rFonts w:ascii="Century Gothic" w:hAnsi="Century Gothic"/>
          <w:color w:val="000000" w:themeColor="text1"/>
          <w:sz w:val="20"/>
          <w:szCs w:val="20"/>
          <w:lang w:val="es-ES_tradnl"/>
        </w:rPr>
        <w:t xml:space="preserve">, se procederá conforme </w:t>
      </w:r>
      <w:r w:rsidRPr="00297403">
        <w:rPr>
          <w:rFonts w:ascii="Century Gothic" w:eastAsia="Times New Roman" w:hAnsi="Century Gothic" w:cs="Arial"/>
          <w:color w:val="000000" w:themeColor="text1"/>
          <w:sz w:val="20"/>
          <w:szCs w:val="20"/>
          <w:lang w:eastAsia="es-ES"/>
        </w:rPr>
        <w:t xml:space="preserve">a los términos previstos en la </w:t>
      </w:r>
      <w:r w:rsidRPr="007B313B">
        <w:rPr>
          <w:rFonts w:ascii="Century Gothic" w:eastAsia="Times New Roman" w:hAnsi="Century Gothic" w:cs="Arial"/>
          <w:color w:val="000000" w:themeColor="text1"/>
          <w:sz w:val="20"/>
          <w:szCs w:val="20"/>
          <w:lang w:eastAsia="es-ES"/>
        </w:rPr>
        <w:t xml:space="preserve">cláusula </w:t>
      </w:r>
      <w:r w:rsidR="007B313B" w:rsidRPr="007B313B">
        <w:rPr>
          <w:rFonts w:ascii="Century Gothic" w:eastAsia="Times New Roman" w:hAnsi="Century Gothic" w:cs="Arial"/>
          <w:color w:val="000000" w:themeColor="text1"/>
          <w:sz w:val="20"/>
          <w:szCs w:val="20"/>
          <w:lang w:val="es-MX" w:eastAsia="es-ES"/>
        </w:rPr>
        <w:t>décimo segunda</w:t>
      </w:r>
      <w:r w:rsidR="007B313B" w:rsidRPr="007B313B">
        <w:rPr>
          <w:rFonts w:ascii="Century Gothic" w:eastAsia="Times New Roman" w:hAnsi="Century Gothic" w:cs="Arial"/>
          <w:b/>
          <w:color w:val="000000" w:themeColor="text1"/>
          <w:sz w:val="20"/>
          <w:szCs w:val="20"/>
          <w:lang w:val="es-MX" w:eastAsia="es-ES"/>
        </w:rPr>
        <w:t xml:space="preserve"> </w:t>
      </w:r>
      <w:r w:rsidRPr="007B313B">
        <w:rPr>
          <w:rFonts w:ascii="Century Gothic" w:eastAsia="Times New Roman" w:hAnsi="Century Gothic" w:cs="Arial"/>
          <w:color w:val="000000" w:themeColor="text1"/>
          <w:sz w:val="20"/>
          <w:szCs w:val="20"/>
          <w:lang w:eastAsia="es-ES"/>
        </w:rPr>
        <w:t xml:space="preserve">y/o </w:t>
      </w:r>
      <w:r w:rsidR="007B313B">
        <w:rPr>
          <w:rFonts w:ascii="Century Gothic" w:eastAsia="Times New Roman" w:hAnsi="Century Gothic" w:cs="Arial"/>
          <w:color w:val="000000" w:themeColor="text1"/>
          <w:sz w:val="20"/>
          <w:szCs w:val="20"/>
          <w:lang w:eastAsia="es-ES"/>
        </w:rPr>
        <w:t xml:space="preserve">décimo séptima </w:t>
      </w:r>
      <w:r w:rsidRPr="00297403">
        <w:rPr>
          <w:rFonts w:ascii="Century Gothic" w:eastAsia="Times New Roman" w:hAnsi="Century Gothic" w:cs="Arial"/>
          <w:color w:val="000000" w:themeColor="text1"/>
          <w:sz w:val="20"/>
          <w:szCs w:val="20"/>
          <w:lang w:eastAsia="es-ES"/>
        </w:rPr>
        <w:t xml:space="preserve">del presente instrumento. </w:t>
      </w:r>
    </w:p>
    <w:p w:rsidR="0049054C" w:rsidRDefault="0049054C" w:rsidP="0049054C">
      <w:pPr>
        <w:shd w:val="clear" w:color="auto" w:fill="FFFFFF" w:themeFill="background1"/>
        <w:spacing w:after="0" w:line="240" w:lineRule="auto"/>
        <w:jc w:val="both"/>
        <w:rPr>
          <w:rFonts w:ascii="Century Gothic" w:hAnsi="Century Gothic"/>
          <w:b/>
          <w:color w:val="000000" w:themeColor="text1"/>
          <w:sz w:val="20"/>
          <w:szCs w:val="20"/>
        </w:rPr>
      </w:pPr>
    </w:p>
    <w:p w:rsidR="0049054C" w:rsidRPr="00297403" w:rsidRDefault="00240730" w:rsidP="0049054C">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lang w:val="es-ES_tradnl"/>
        </w:rPr>
        <w:t>OCTAVA</w:t>
      </w:r>
      <w:r w:rsidR="0049054C" w:rsidRPr="00297403">
        <w:rPr>
          <w:rFonts w:ascii="Century Gothic" w:hAnsi="Century Gothic"/>
          <w:b/>
          <w:color w:val="000000" w:themeColor="text1"/>
          <w:sz w:val="20"/>
          <w:szCs w:val="20"/>
        </w:rPr>
        <w:t>: De los materiales pa</w:t>
      </w:r>
      <w:r>
        <w:rPr>
          <w:rFonts w:ascii="Century Gothic" w:hAnsi="Century Gothic"/>
          <w:b/>
          <w:color w:val="000000" w:themeColor="text1"/>
          <w:sz w:val="20"/>
          <w:szCs w:val="20"/>
        </w:rPr>
        <w:t>ra la construcción del Proyecto</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r w:rsidRPr="00297403">
        <w:rPr>
          <w:rFonts w:ascii="Century Gothic" w:hAnsi="Century Gothic"/>
          <w:color w:val="000000" w:themeColor="text1"/>
          <w:sz w:val="20"/>
          <w:szCs w:val="20"/>
          <w:lang w:val="es-CL"/>
        </w:rPr>
        <w:t>Los materiales y elementos industriales para la construcción que se empleen en las obras deberán cumplir con las disposiciones establecidas en la Ley General de Urbanismo y Construcciones (LGUC) y en su Ordenanza (OGUC), en las normas técnicas pertinentes y, a falta de éstas, deberán ser de la mejor calidad y procedencia en su especie de acuerdo con las especificaciones del proyecto, debiendo, en todo caso, ajustarse al I</w:t>
      </w:r>
      <w:r w:rsidRPr="00297403">
        <w:rPr>
          <w:rFonts w:ascii="Century Gothic" w:hAnsi="Century Gothic"/>
          <w:color w:val="000000" w:themeColor="text1"/>
          <w:sz w:val="20"/>
          <w:szCs w:val="20"/>
        </w:rPr>
        <w:t>temizado Técnico de Construcción a que se refiere el D.S. N° 27, (V. y U.), de 2016</w:t>
      </w:r>
      <w:r w:rsidRPr="00297403">
        <w:rPr>
          <w:rFonts w:ascii="Century Gothic" w:hAnsi="Century Gothic"/>
          <w:color w:val="000000" w:themeColor="text1"/>
          <w:sz w:val="20"/>
          <w:szCs w:val="20"/>
          <w:lang w:val="es-CL"/>
        </w:rPr>
        <w:t>.</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lang w:val="es-CL"/>
        </w:rPr>
        <w:t>En casos excepcionales el FTO podrá solicitar al CONTRATISTA ensay</w:t>
      </w:r>
      <w:r w:rsidR="00E06CBA">
        <w:rPr>
          <w:rFonts w:ascii="Century Gothic" w:hAnsi="Century Gothic"/>
          <w:color w:val="000000" w:themeColor="text1"/>
          <w:sz w:val="20"/>
          <w:szCs w:val="20"/>
          <w:lang w:val="es-CL"/>
        </w:rPr>
        <w:t>o</w:t>
      </w:r>
      <w:r w:rsidRPr="00297403">
        <w:rPr>
          <w:rFonts w:ascii="Century Gothic" w:hAnsi="Century Gothic"/>
          <w:color w:val="000000" w:themeColor="text1"/>
          <w:sz w:val="20"/>
          <w:szCs w:val="20"/>
          <w:lang w:val="es-CL"/>
        </w:rPr>
        <w:t>s, o certificación de los materiales y elementos industriales que se utilicen para la construcción de las obras, para efectos de verificar el cumplimiento de la normativa vigente.</w:t>
      </w: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lang w:val="es-ES_tradnl"/>
        </w:rPr>
      </w:pPr>
    </w:p>
    <w:p w:rsidR="0049054C" w:rsidRPr="00297403" w:rsidRDefault="00240730"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Pr>
          <w:rFonts w:ascii="Century Gothic" w:hAnsi="Century Gothic"/>
          <w:b/>
          <w:color w:val="000000" w:themeColor="text1"/>
          <w:sz w:val="20"/>
          <w:szCs w:val="20"/>
        </w:rPr>
        <w:t>NOVENA</w:t>
      </w:r>
      <w:r w:rsidR="0049054C" w:rsidRPr="00297403">
        <w:rPr>
          <w:rFonts w:ascii="Century Gothic" w:hAnsi="Century Gothic"/>
          <w:b/>
          <w:color w:val="000000" w:themeColor="text1"/>
          <w:sz w:val="20"/>
          <w:szCs w:val="20"/>
          <w:lang w:val="es-ES_tradnl"/>
        </w:rPr>
        <w:t xml:space="preserve">: </w:t>
      </w:r>
      <w:r w:rsidR="00E604BD">
        <w:rPr>
          <w:rFonts w:ascii="Century Gothic" w:hAnsi="Century Gothic"/>
          <w:b/>
          <w:color w:val="000000" w:themeColor="text1"/>
          <w:sz w:val="20"/>
          <w:szCs w:val="20"/>
          <w:lang w:val="es-ES_tradnl"/>
        </w:rPr>
        <w:t xml:space="preserve">De la </w:t>
      </w:r>
      <w:r w:rsidR="0049054C">
        <w:rPr>
          <w:rFonts w:ascii="Century Gothic" w:hAnsi="Century Gothic"/>
          <w:b/>
          <w:color w:val="000000" w:themeColor="text1"/>
          <w:sz w:val="20"/>
          <w:szCs w:val="20"/>
          <w:lang w:val="es-ES_tradnl"/>
        </w:rPr>
        <w:t>F</w:t>
      </w:r>
      <w:r w:rsidR="0049054C" w:rsidRPr="00297403">
        <w:rPr>
          <w:rFonts w:ascii="Century Gothic" w:hAnsi="Century Gothic"/>
          <w:b/>
          <w:color w:val="000000" w:themeColor="text1"/>
          <w:sz w:val="20"/>
          <w:szCs w:val="20"/>
          <w:lang w:val="es-ES_tradnl"/>
        </w:rPr>
        <w:t>is</w:t>
      </w:r>
      <w:r>
        <w:rPr>
          <w:rFonts w:ascii="Century Gothic" w:hAnsi="Century Gothic"/>
          <w:b/>
          <w:color w:val="000000" w:themeColor="text1"/>
          <w:sz w:val="20"/>
          <w:szCs w:val="20"/>
          <w:lang w:val="es-ES_tradnl"/>
        </w:rPr>
        <w:t>calización Técnica de las Obras</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49054C" w:rsidRPr="00297403" w:rsidRDefault="00E604BD" w:rsidP="0049054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lang w:val="es-ES_tradnl"/>
        </w:rPr>
        <w:t>L</w:t>
      </w:r>
      <w:r w:rsidR="0049054C" w:rsidRPr="00297403">
        <w:rPr>
          <w:rFonts w:ascii="Century Gothic" w:hAnsi="Century Gothic"/>
          <w:color w:val="000000" w:themeColor="text1"/>
          <w:sz w:val="20"/>
          <w:szCs w:val="20"/>
          <w:lang w:val="es-ES_tradnl"/>
        </w:rPr>
        <w:t xml:space="preserve">a correcta ejecución de las obras contratadas </w:t>
      </w:r>
      <w:r>
        <w:rPr>
          <w:rFonts w:ascii="Century Gothic" w:hAnsi="Century Gothic"/>
          <w:color w:val="000000" w:themeColor="text1"/>
          <w:sz w:val="20"/>
          <w:szCs w:val="20"/>
          <w:lang w:val="es-ES_tradnl"/>
        </w:rPr>
        <w:t xml:space="preserve">se supervisará </w:t>
      </w:r>
      <w:r w:rsidR="0049054C" w:rsidRPr="00297403">
        <w:rPr>
          <w:rFonts w:ascii="Century Gothic" w:hAnsi="Century Gothic"/>
          <w:color w:val="000000" w:themeColor="text1"/>
          <w:sz w:val="20"/>
          <w:szCs w:val="20"/>
          <w:lang w:val="es-ES_tradnl"/>
        </w:rPr>
        <w:t xml:space="preserve">a través de un FTO, cuya función será cautelar los intereses del BENEFICIARIO, mandante en este contrato, vigilando que las </w:t>
      </w:r>
      <w:r w:rsidR="0049054C" w:rsidRPr="00297403">
        <w:rPr>
          <w:rFonts w:ascii="Century Gothic" w:eastAsia="Times New Roman" w:hAnsi="Century Gothic" w:cs="Arial"/>
          <w:color w:val="000000" w:themeColor="text1"/>
          <w:sz w:val="20"/>
          <w:szCs w:val="20"/>
          <w:lang w:val="es-ES_tradnl" w:eastAsia="es-ES"/>
        </w:rPr>
        <w:t xml:space="preserve">soluciones constructivas </w:t>
      </w:r>
      <w:r w:rsidR="0049054C" w:rsidRPr="00297403">
        <w:rPr>
          <w:rFonts w:ascii="Century Gothic" w:hAnsi="Century Gothic"/>
          <w:color w:val="000000" w:themeColor="text1"/>
          <w:sz w:val="20"/>
          <w:szCs w:val="20"/>
          <w:lang w:val="es-ES_tradnl"/>
        </w:rPr>
        <w:t xml:space="preserve">entregadas sean consistentes con la calidad, estándares y especificaciones del proyecto </w:t>
      </w:r>
      <w:r w:rsidRPr="00297403">
        <w:rPr>
          <w:rFonts w:ascii="Century Gothic" w:hAnsi="Century Gothic"/>
          <w:color w:val="000000" w:themeColor="text1"/>
          <w:sz w:val="20"/>
          <w:szCs w:val="20"/>
        </w:rPr>
        <w:t xml:space="preserve">aprobado por </w:t>
      </w:r>
      <w:r>
        <w:rPr>
          <w:rFonts w:ascii="Century Gothic" w:hAnsi="Century Gothic"/>
          <w:color w:val="000000" w:themeColor="text1"/>
          <w:sz w:val="20"/>
          <w:szCs w:val="20"/>
        </w:rPr>
        <w:t xml:space="preserve">el </w:t>
      </w:r>
      <w:r w:rsidRPr="00297403">
        <w:rPr>
          <w:rFonts w:ascii="Century Gothic" w:hAnsi="Century Gothic"/>
          <w:color w:val="000000" w:themeColor="text1"/>
          <w:sz w:val="20"/>
          <w:szCs w:val="20"/>
        </w:rPr>
        <w:t xml:space="preserve">SERVIU, </w:t>
      </w:r>
      <w:r>
        <w:rPr>
          <w:rFonts w:ascii="Century Gothic" w:hAnsi="Century Gothic"/>
          <w:color w:val="000000" w:themeColor="text1"/>
          <w:sz w:val="20"/>
          <w:szCs w:val="20"/>
        </w:rPr>
        <w:t>de</w:t>
      </w:r>
      <w:r w:rsidRPr="00297403">
        <w:rPr>
          <w:rFonts w:ascii="Century Gothic" w:hAnsi="Century Gothic"/>
          <w:color w:val="000000" w:themeColor="text1"/>
          <w:sz w:val="20"/>
          <w:szCs w:val="20"/>
        </w:rPr>
        <w:t xml:space="preserve">l permiso de edificación otorgado por la </w:t>
      </w:r>
      <w:ins w:id="0" w:author="Lorena Rodriguez Espinace" w:date="2020-02-18T12:05:00Z">
        <w:r w:rsidR="00C56AFE">
          <w:rPr>
            <w:rFonts w:ascii="Century Gothic" w:hAnsi="Century Gothic"/>
            <w:color w:val="000000" w:themeColor="text1"/>
            <w:sz w:val="20"/>
            <w:szCs w:val="20"/>
          </w:rPr>
          <w:t xml:space="preserve">Dirección de Obras Municipales </w:t>
        </w:r>
      </w:ins>
      <w:bookmarkStart w:id="1" w:name="_GoBack"/>
      <w:bookmarkEnd w:id="1"/>
      <w:r w:rsidRPr="00297403">
        <w:rPr>
          <w:rFonts w:ascii="Century Gothic" w:hAnsi="Century Gothic"/>
          <w:color w:val="000000" w:themeColor="text1"/>
          <w:sz w:val="20"/>
          <w:szCs w:val="20"/>
        </w:rPr>
        <w:t>DOM</w:t>
      </w:r>
      <w:r w:rsidRPr="00297403">
        <w:rPr>
          <w:rFonts w:ascii="Century Gothic" w:hAnsi="Century Gothic"/>
          <w:color w:val="000000" w:themeColor="text1"/>
          <w:sz w:val="20"/>
          <w:szCs w:val="20"/>
          <w:lang w:val="es-ES_tradnl"/>
        </w:rPr>
        <w:t xml:space="preserve"> </w:t>
      </w:r>
      <w:r w:rsidR="0049054C" w:rsidRPr="00297403">
        <w:rPr>
          <w:rFonts w:ascii="Century Gothic" w:hAnsi="Century Gothic"/>
          <w:color w:val="000000" w:themeColor="text1"/>
          <w:sz w:val="20"/>
          <w:szCs w:val="20"/>
          <w:lang w:val="es-ES_tradnl"/>
        </w:rPr>
        <w:t xml:space="preserve">y </w:t>
      </w:r>
      <w:r>
        <w:rPr>
          <w:rFonts w:ascii="Century Gothic" w:hAnsi="Century Gothic"/>
          <w:color w:val="000000" w:themeColor="text1"/>
          <w:sz w:val="20"/>
          <w:szCs w:val="20"/>
          <w:lang w:val="es-ES_tradnl"/>
        </w:rPr>
        <w:t xml:space="preserve">de la </w:t>
      </w:r>
      <w:r w:rsidR="0049054C" w:rsidRPr="00297403">
        <w:rPr>
          <w:rFonts w:ascii="Century Gothic" w:hAnsi="Century Gothic"/>
          <w:color w:val="000000" w:themeColor="text1"/>
          <w:sz w:val="20"/>
          <w:szCs w:val="20"/>
          <w:lang w:val="es-ES_tradnl"/>
        </w:rPr>
        <w:t>normativa vigente</w:t>
      </w:r>
      <w:r w:rsidR="0049054C" w:rsidRPr="00297403">
        <w:rPr>
          <w:rFonts w:ascii="Century Gothic" w:hAnsi="Century Gothic"/>
          <w:color w:val="000000" w:themeColor="text1"/>
          <w:sz w:val="20"/>
          <w:szCs w:val="20"/>
        </w:rPr>
        <w:t>.</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sidRPr="00297403">
        <w:rPr>
          <w:rFonts w:ascii="Century Gothic" w:hAnsi="Century Gothic"/>
          <w:color w:val="000000" w:themeColor="text1"/>
          <w:sz w:val="20"/>
          <w:szCs w:val="20"/>
          <w:lang w:val="es-ES_tradnl"/>
        </w:rPr>
        <w:t xml:space="preserve">El CONTRATISTA se obliga expresamente a dar el máximo de facilidades para permitir el acceso de la Fiscalización Técnica a las obras durante su desarrollo y a cumplir las obligaciones que para con ella le correspondan. </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sidRPr="00297403">
        <w:rPr>
          <w:rFonts w:ascii="Century Gothic" w:eastAsia="Times New Roman" w:hAnsi="Century Gothic" w:cs="Arial"/>
          <w:color w:val="000000" w:themeColor="text1"/>
          <w:sz w:val="20"/>
          <w:szCs w:val="20"/>
          <w:lang w:val="es-CL" w:eastAsia="es-ES"/>
        </w:rPr>
        <w:t xml:space="preserve">Las partes acuerdan que la FTO tendrá todas las facultades, atribuciones y derechos que para el ITO se establecen en el </w:t>
      </w:r>
      <w:r w:rsidRPr="00297403">
        <w:rPr>
          <w:rFonts w:ascii="Century Gothic" w:eastAsia="Times New Roman" w:hAnsi="Century Gothic" w:cs="Arial"/>
          <w:color w:val="000000" w:themeColor="text1"/>
          <w:sz w:val="20"/>
          <w:szCs w:val="20"/>
          <w:lang w:val="es-ES_tradnl" w:eastAsia="es-ES"/>
        </w:rPr>
        <w:t>Manual de Inspección Téc</w:t>
      </w:r>
      <w:r w:rsidR="00E06CBA">
        <w:rPr>
          <w:rFonts w:ascii="Century Gothic" w:eastAsia="Times New Roman" w:hAnsi="Century Gothic" w:cs="Arial"/>
          <w:color w:val="000000" w:themeColor="text1"/>
          <w:sz w:val="20"/>
          <w:szCs w:val="20"/>
          <w:lang w:val="es-ES_tradnl" w:eastAsia="es-ES"/>
        </w:rPr>
        <w:t>nica de Obras,</w:t>
      </w:r>
      <w:r w:rsidRPr="00297403">
        <w:rPr>
          <w:rFonts w:ascii="Century Gothic" w:eastAsia="Times New Roman" w:hAnsi="Century Gothic" w:cs="Arial"/>
          <w:color w:val="000000" w:themeColor="text1"/>
          <w:sz w:val="20"/>
          <w:szCs w:val="20"/>
          <w:lang w:val="es-ES_tradnl" w:eastAsia="es-ES"/>
        </w:rPr>
        <w:t xml:space="preserve"> aprobado mediante D.S. Nº 85, (V. y U.), de 2007 o el que lo reemplace, y las que se establecen en la </w:t>
      </w:r>
      <w:r w:rsidRPr="00297403">
        <w:rPr>
          <w:rFonts w:ascii="Century Gothic" w:eastAsia="Calibri" w:hAnsi="Century Gothic" w:cs="Calibri"/>
          <w:bCs/>
          <w:color w:val="000000" w:themeColor="text1"/>
          <w:spacing w:val="-2"/>
          <w:sz w:val="20"/>
          <w:szCs w:val="20"/>
          <w:lang w:eastAsia="es-ES"/>
        </w:rPr>
        <w:t>Resolución Exenta N° 1237 de (V. y U.) del 2019</w:t>
      </w:r>
      <w:r w:rsidRPr="00297403">
        <w:rPr>
          <w:rFonts w:ascii="Century Gothic" w:eastAsia="Times New Roman" w:hAnsi="Century Gothic" w:cs="Arial"/>
          <w:color w:val="000000" w:themeColor="text1"/>
          <w:sz w:val="20"/>
          <w:szCs w:val="20"/>
          <w:lang w:val="es-ES_tradnl" w:eastAsia="es-ES"/>
        </w:rPr>
        <w:t xml:space="preserve"> y sus modificaciones, por lo que </w:t>
      </w:r>
      <w:r w:rsidRPr="00297403">
        <w:rPr>
          <w:rFonts w:ascii="Century Gothic" w:eastAsia="Times New Roman" w:hAnsi="Century Gothic" w:cs="Arial"/>
          <w:color w:val="000000" w:themeColor="text1"/>
          <w:sz w:val="20"/>
          <w:szCs w:val="20"/>
          <w:lang w:val="es-CL" w:eastAsia="es-ES"/>
        </w:rPr>
        <w:t>tendrá, entre otras atribuciones,</w:t>
      </w:r>
      <w:r w:rsidRPr="00297403">
        <w:rPr>
          <w:rFonts w:ascii="Century Gothic" w:hAnsi="Century Gothic"/>
          <w:color w:val="000000" w:themeColor="text1"/>
          <w:sz w:val="20"/>
          <w:szCs w:val="20"/>
          <w:lang w:val="es-CL"/>
        </w:rPr>
        <w:t xml:space="preserve"> acceso a toda la documentación oficial de la obra. Podrá, asimismo, requerir copia de todos y cada uno de los antecedentes que precise, relacionados con los trabajos y/o con el contrato.</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49054C" w:rsidRPr="00297403" w:rsidRDefault="0049054C" w:rsidP="0049054C">
      <w:pPr>
        <w:shd w:val="clear" w:color="auto" w:fill="FFFFFF" w:themeFill="background1"/>
        <w:spacing w:after="0" w:line="240" w:lineRule="auto"/>
        <w:jc w:val="both"/>
        <w:rPr>
          <w:rFonts w:ascii="Century Gothic" w:eastAsia="Times New Roman" w:hAnsi="Century Gothic" w:cs="Arial"/>
          <w:color w:val="000000" w:themeColor="text1"/>
          <w:sz w:val="20"/>
          <w:szCs w:val="20"/>
          <w:lang w:val="es-ES_tradnl" w:eastAsia="es-ES"/>
        </w:rPr>
      </w:pPr>
      <w:r w:rsidRPr="00297403">
        <w:rPr>
          <w:rFonts w:ascii="Century Gothic" w:eastAsia="Times New Roman" w:hAnsi="Century Gothic" w:cs="Arial"/>
          <w:color w:val="000000" w:themeColor="text1"/>
          <w:sz w:val="20"/>
          <w:szCs w:val="20"/>
          <w:lang w:val="es-ES_tradnl" w:eastAsia="es-ES"/>
        </w:rPr>
        <w:t>En el cumplimiento de su cometido, la FTO, queda facultado para:</w:t>
      </w:r>
    </w:p>
    <w:p w:rsidR="0049054C" w:rsidRPr="00297403" w:rsidRDefault="0049054C" w:rsidP="0049054C">
      <w:pPr>
        <w:shd w:val="clear" w:color="auto" w:fill="FFFFFF" w:themeFill="background1"/>
        <w:spacing w:after="0" w:line="240" w:lineRule="auto"/>
        <w:jc w:val="both"/>
        <w:rPr>
          <w:rFonts w:ascii="Century Gothic" w:eastAsia="Times New Roman" w:hAnsi="Century Gothic" w:cs="Arial"/>
          <w:color w:val="000000" w:themeColor="text1"/>
          <w:sz w:val="20"/>
          <w:szCs w:val="20"/>
          <w:lang w:val="es-ES_tradnl" w:eastAsia="es-ES"/>
        </w:rPr>
      </w:pPr>
    </w:p>
    <w:p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r w:rsidRPr="00297403">
        <w:rPr>
          <w:rFonts w:ascii="Century Gothic" w:eastAsia="Times New Roman" w:hAnsi="Century Gothic" w:cs="Arial"/>
          <w:color w:val="000000" w:themeColor="text1"/>
          <w:sz w:val="20"/>
          <w:szCs w:val="20"/>
          <w:lang w:val="es-ES_tradnl" w:eastAsia="es-ES"/>
        </w:rPr>
        <w:t xml:space="preserve">Realizar la </w:t>
      </w:r>
      <w:r w:rsidR="00EB37CE">
        <w:rPr>
          <w:rFonts w:ascii="Century Gothic" w:eastAsia="Times New Roman" w:hAnsi="Century Gothic" w:cs="Arial"/>
          <w:color w:val="000000" w:themeColor="text1"/>
          <w:sz w:val="20"/>
          <w:szCs w:val="20"/>
          <w:lang w:val="es-ES_tradnl" w:eastAsia="es-ES"/>
        </w:rPr>
        <w:t>fiscalización</w:t>
      </w:r>
      <w:r w:rsidRPr="00297403">
        <w:rPr>
          <w:rFonts w:ascii="Century Gothic" w:eastAsia="Times New Roman" w:hAnsi="Century Gothic" w:cs="Arial"/>
          <w:color w:val="000000" w:themeColor="text1"/>
          <w:sz w:val="20"/>
          <w:szCs w:val="20"/>
          <w:lang w:val="es-ES_tradnl" w:eastAsia="es-ES"/>
        </w:rPr>
        <w:t xml:space="preserve"> técnica de las obras y desempeñar las funciones de contraparte técnica del CONTRATISTA, lo que incluye la visación de los estados de avance y la atribución para formular observaciones y/o reclamos a la empresa, a través del Libro de Inspección respectivo, que digan relación con el cumplimiento de las especificaciones del presente contrato.</w:t>
      </w:r>
    </w:p>
    <w:p w:rsidR="0049054C" w:rsidRPr="00297403" w:rsidRDefault="0049054C"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p>
    <w:p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r w:rsidRPr="00297403">
        <w:rPr>
          <w:rFonts w:ascii="Century Gothic" w:eastAsia="Times New Roman" w:hAnsi="Century Gothic" w:cs="Arial"/>
          <w:color w:val="000000" w:themeColor="text1"/>
          <w:sz w:val="20"/>
          <w:szCs w:val="20"/>
          <w:lang w:val="es-ES_tradnl" w:eastAsia="es-ES"/>
        </w:rPr>
        <w:t>En caso en que el CONTRATISTA solicite anticipos, contra avance de obras y las disponibilidades de caja lo permiten, el FTO deberá verificar que el avance físico de las obras ejecutadas conforme al presupuesto aprobado por SERVIU, sea siempre superior o igual al avance financiero otorgado al CONTRATISTA.</w:t>
      </w:r>
    </w:p>
    <w:p w:rsidR="0049054C" w:rsidRPr="00297403" w:rsidRDefault="0049054C"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p>
    <w:p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r w:rsidRPr="00297403">
        <w:rPr>
          <w:rFonts w:ascii="Century Gothic" w:eastAsia="Times New Roman" w:hAnsi="Century Gothic" w:cs="Arial"/>
          <w:color w:val="000000" w:themeColor="text1"/>
          <w:sz w:val="20"/>
          <w:szCs w:val="20"/>
          <w:lang w:val="es-ES_tradnl" w:eastAsia="es-ES"/>
        </w:rPr>
        <w:lastRenderedPageBreak/>
        <w:t>Rechazar materiales defectuosos o de mala calidad y ordenar su retiro de la obra si no cumplen con las especificaciones técnicas y planos aprobados por parte de SERVIU.</w:t>
      </w:r>
    </w:p>
    <w:p w:rsidR="0049054C" w:rsidRPr="00297403" w:rsidRDefault="0049054C"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p>
    <w:p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hAnsi="Century Gothic"/>
          <w:color w:val="000000" w:themeColor="text1"/>
          <w:sz w:val="20"/>
          <w:szCs w:val="20"/>
          <w:lang w:val="es-ES_tradnl"/>
        </w:rPr>
      </w:pPr>
      <w:r w:rsidRPr="00297403">
        <w:rPr>
          <w:rFonts w:ascii="Century Gothic" w:eastAsia="Times New Roman" w:hAnsi="Century Gothic" w:cs="Arial"/>
          <w:color w:val="000000" w:themeColor="text1"/>
          <w:sz w:val="20"/>
          <w:szCs w:val="20"/>
          <w:lang w:val="es-ES_tradnl" w:eastAsia="es-ES"/>
        </w:rPr>
        <w:t>Evaluar la pertinencia</w:t>
      </w:r>
      <w:r w:rsidR="00E06CBA">
        <w:rPr>
          <w:rFonts w:ascii="Century Gothic" w:eastAsia="Times New Roman" w:hAnsi="Century Gothic" w:cs="Arial"/>
          <w:color w:val="000000" w:themeColor="text1"/>
          <w:sz w:val="20"/>
          <w:szCs w:val="20"/>
          <w:lang w:val="es-ES_tradnl" w:eastAsia="es-ES"/>
        </w:rPr>
        <w:t>,</w:t>
      </w:r>
      <w:r w:rsidRPr="00297403">
        <w:rPr>
          <w:rFonts w:ascii="Century Gothic" w:eastAsia="Times New Roman" w:hAnsi="Century Gothic" w:cs="Arial"/>
          <w:color w:val="000000" w:themeColor="text1"/>
          <w:sz w:val="20"/>
          <w:szCs w:val="20"/>
          <w:lang w:val="es-ES_tradnl" w:eastAsia="es-ES"/>
        </w:rPr>
        <w:t xml:space="preserve"> según la complejidad de la obra y/o volumen</w:t>
      </w:r>
      <w:r w:rsidR="00E06CBA">
        <w:rPr>
          <w:rFonts w:ascii="Century Gothic" w:eastAsia="Times New Roman" w:hAnsi="Century Gothic" w:cs="Arial"/>
          <w:color w:val="000000" w:themeColor="text1"/>
          <w:sz w:val="20"/>
          <w:szCs w:val="20"/>
          <w:lang w:val="es-ES_tradnl" w:eastAsia="es-ES"/>
        </w:rPr>
        <w:t>,</w:t>
      </w:r>
      <w:r w:rsidRPr="00297403">
        <w:rPr>
          <w:rFonts w:ascii="Century Gothic" w:eastAsia="Times New Roman" w:hAnsi="Century Gothic" w:cs="Arial"/>
          <w:color w:val="000000" w:themeColor="text1"/>
          <w:sz w:val="20"/>
          <w:szCs w:val="20"/>
          <w:lang w:val="es-ES_tradnl" w:eastAsia="es-ES"/>
        </w:rPr>
        <w:t xml:space="preserve"> de solicitar al CONTRATISTA la presentación de ensay</w:t>
      </w:r>
      <w:r w:rsidR="00E06CBA">
        <w:rPr>
          <w:rFonts w:ascii="Century Gothic" w:eastAsia="Times New Roman" w:hAnsi="Century Gothic" w:cs="Arial"/>
          <w:color w:val="000000" w:themeColor="text1"/>
          <w:sz w:val="20"/>
          <w:szCs w:val="20"/>
          <w:lang w:val="es-ES_tradnl" w:eastAsia="es-ES"/>
        </w:rPr>
        <w:t>o</w:t>
      </w:r>
      <w:r w:rsidRPr="00297403">
        <w:rPr>
          <w:rFonts w:ascii="Century Gothic" w:eastAsia="Times New Roman" w:hAnsi="Century Gothic" w:cs="Arial"/>
          <w:color w:val="000000" w:themeColor="text1"/>
          <w:sz w:val="20"/>
          <w:szCs w:val="20"/>
          <w:lang w:val="es-ES_tradnl" w:eastAsia="es-ES"/>
        </w:rPr>
        <w:t>s de materiales emitidos por Laboratorios especializados y declarados oficiales por el MINVU, estudiar sus resultados y aprobarlos o rechazarlos en su caso.</w:t>
      </w:r>
    </w:p>
    <w:p w:rsidR="0049054C" w:rsidRPr="00297403" w:rsidRDefault="0049054C"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ES_tradnl"/>
        </w:rPr>
      </w:pPr>
    </w:p>
    <w:p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r w:rsidRPr="00297403">
        <w:rPr>
          <w:rFonts w:ascii="Century Gothic" w:hAnsi="Century Gothic"/>
          <w:color w:val="000000" w:themeColor="text1"/>
          <w:sz w:val="20"/>
          <w:szCs w:val="20"/>
          <w:lang w:val="es-ES_tradnl"/>
        </w:rPr>
        <w:t xml:space="preserve">En </w:t>
      </w:r>
      <w:r w:rsidRPr="00297403">
        <w:rPr>
          <w:rFonts w:ascii="Century Gothic" w:eastAsia="Times New Roman" w:hAnsi="Century Gothic" w:cs="Arial"/>
          <w:color w:val="000000" w:themeColor="text1"/>
          <w:sz w:val="20"/>
          <w:szCs w:val="20"/>
          <w:lang w:val="es-ES_tradnl" w:eastAsia="es-ES"/>
        </w:rPr>
        <w:t>aquellas situaciones en que la FTO tenga dudas respecto a un material o resultado de ensayo, podrá ordenar al CONTRATISTA efectuar ensayos adicionales, cuyos resultados predominaran por sobre los resultado</w:t>
      </w:r>
      <w:r w:rsidR="00E06CBA">
        <w:rPr>
          <w:rFonts w:ascii="Century Gothic" w:eastAsia="Times New Roman" w:hAnsi="Century Gothic" w:cs="Arial"/>
          <w:color w:val="000000" w:themeColor="text1"/>
          <w:sz w:val="20"/>
          <w:szCs w:val="20"/>
          <w:lang w:val="es-ES_tradnl" w:eastAsia="es-ES"/>
        </w:rPr>
        <w:t xml:space="preserve">s </w:t>
      </w:r>
      <w:r w:rsidRPr="00297403">
        <w:rPr>
          <w:rFonts w:ascii="Century Gothic" w:eastAsia="Times New Roman" w:hAnsi="Century Gothic" w:cs="Arial"/>
          <w:color w:val="000000" w:themeColor="text1"/>
          <w:sz w:val="20"/>
          <w:szCs w:val="20"/>
          <w:lang w:val="es-ES_tradnl" w:eastAsia="es-ES"/>
        </w:rPr>
        <w:t>originales. Estos últimos serán de cargo del SERVIU, salvo que se determine que las obras fueron mal ejecutadas, no cumplen con las especificaciones contractuales o los materiales son de mala calidad, en cuyo caso serán de cargo del CONTRATISTA, descontándose su valor del estado de avance más próximo.</w:t>
      </w:r>
    </w:p>
    <w:p w:rsidR="0049054C" w:rsidRPr="00297403" w:rsidRDefault="0049054C"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p>
    <w:p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r w:rsidRPr="00297403">
        <w:rPr>
          <w:rFonts w:ascii="Century Gothic" w:eastAsia="Times New Roman" w:hAnsi="Century Gothic" w:cs="Arial"/>
          <w:color w:val="000000" w:themeColor="text1"/>
          <w:sz w:val="20"/>
          <w:szCs w:val="20"/>
          <w:lang w:val="es-ES_tradnl" w:eastAsia="es-ES"/>
        </w:rPr>
        <w:t>Exigir el pleno cumplimiento de la normativa vigente asociada a las áreas de: construcción, seguridad, salud, medio ambiente y demás aplicables.</w:t>
      </w:r>
    </w:p>
    <w:p w:rsidR="0049054C" w:rsidRPr="00297403" w:rsidRDefault="0049054C"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lang w:val="es-ES_tradnl"/>
        </w:rPr>
        <w:t xml:space="preserve">Se deja expresamente establecido que las inadvertencias u omisiones en que pueda incurrir la FTO antes referida, en modo alguno liberan al CONTRATISTA de las obligaciones que le impone el contrato de construcción, ni lo excusará de responder íntegra y cabalmente de las responsabilidades que asume por este contrato y las que legal y reglamentariamente le corresponden por los incumplimientos en que pueda incurrir. </w:t>
      </w:r>
      <w:r w:rsidR="00E06CBA">
        <w:rPr>
          <w:rFonts w:ascii="Century Gothic" w:hAnsi="Century Gothic"/>
          <w:color w:val="000000" w:themeColor="text1"/>
          <w:sz w:val="20"/>
          <w:szCs w:val="20"/>
          <w:lang w:val="es-ES_tradnl"/>
        </w:rPr>
        <w:t>Tampoco liberan a</w:t>
      </w:r>
      <w:r w:rsidRPr="00297403">
        <w:rPr>
          <w:rFonts w:ascii="Century Gothic" w:hAnsi="Century Gothic"/>
          <w:color w:val="000000" w:themeColor="text1"/>
          <w:sz w:val="20"/>
          <w:szCs w:val="20"/>
          <w:lang w:val="es-ES_tradnl"/>
        </w:rPr>
        <w:t xml:space="preserve"> la </w:t>
      </w:r>
      <w:r w:rsidRPr="00297403">
        <w:rPr>
          <w:rFonts w:ascii="Century Gothic" w:eastAsia="Times New Roman" w:hAnsi="Century Gothic" w:cs="Arial"/>
          <w:color w:val="000000" w:themeColor="text1"/>
          <w:sz w:val="20"/>
          <w:szCs w:val="20"/>
          <w:lang w:val="es-ES_tradnl" w:eastAsia="es-ES"/>
        </w:rPr>
        <w:t xml:space="preserve">ENTIDAD </w:t>
      </w:r>
      <w:r w:rsidRPr="00297403">
        <w:rPr>
          <w:rFonts w:ascii="Century Gothic" w:hAnsi="Century Gothic"/>
          <w:color w:val="000000" w:themeColor="text1"/>
          <w:sz w:val="20"/>
          <w:szCs w:val="20"/>
          <w:lang w:val="es-ES_tradnl"/>
        </w:rPr>
        <w:t xml:space="preserve">del cumplimiento de sus obligaciones en relación con la ejecución de la obra, de conformidad a lo indicado en la </w:t>
      </w:r>
      <w:r w:rsidRPr="00297403">
        <w:rPr>
          <w:rFonts w:ascii="Century Gothic" w:hAnsi="Century Gothic" w:cs="Calibri"/>
          <w:bCs/>
          <w:color w:val="000000" w:themeColor="text1"/>
          <w:spacing w:val="-2"/>
          <w:sz w:val="20"/>
          <w:szCs w:val="20"/>
        </w:rPr>
        <w:t>Resolución Exenta N° 1237 de (V. y U.) de</w:t>
      </w:r>
      <w:r w:rsidR="00E06CBA">
        <w:rPr>
          <w:rFonts w:ascii="Century Gothic" w:hAnsi="Century Gothic" w:cs="Calibri"/>
          <w:bCs/>
          <w:color w:val="000000" w:themeColor="text1"/>
          <w:spacing w:val="-2"/>
          <w:sz w:val="20"/>
          <w:szCs w:val="20"/>
        </w:rPr>
        <w:t>l 2019</w:t>
      </w:r>
      <w:r w:rsidRPr="00297403">
        <w:rPr>
          <w:rFonts w:ascii="Century Gothic" w:hAnsi="Century Gothic"/>
          <w:color w:val="000000" w:themeColor="text1"/>
          <w:sz w:val="20"/>
          <w:szCs w:val="20"/>
          <w:lang w:val="es-ES_tradnl"/>
        </w:rPr>
        <w:t>.</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sidRPr="00297403">
        <w:rPr>
          <w:rFonts w:ascii="Century Gothic" w:hAnsi="Century Gothic"/>
          <w:color w:val="000000" w:themeColor="text1"/>
          <w:sz w:val="20"/>
          <w:szCs w:val="20"/>
          <w:lang w:val="es-ES_tradnl"/>
        </w:rPr>
        <w:t xml:space="preserve">Se deja constancia que las actuaciones de la FTO, no sustituyen las funciones del Revisor Independiente previstas en el artículo 116 bis de la LGUC, ni liberan al CONSTRUCTOR del cumplimiento de su obligación de velar porque en la construcción de la obra se adopten medidas de gestión y control de calidad para que ésta se ejecute conforme a las normas de la LGUC, su Ordenanza General, y se ajuste a los instrumentos </w:t>
      </w:r>
      <w:r w:rsidRPr="00297403">
        <w:rPr>
          <w:rFonts w:ascii="Century Gothic" w:eastAsia="Times New Roman" w:hAnsi="Century Gothic" w:cs="Arial"/>
          <w:color w:val="000000" w:themeColor="text1"/>
          <w:sz w:val="20"/>
          <w:szCs w:val="20"/>
          <w:lang w:val="es-ES_tradnl" w:eastAsia="es-ES"/>
        </w:rPr>
        <w:t xml:space="preserve">de Planificación Territorial, </w:t>
      </w:r>
      <w:r w:rsidRPr="00297403">
        <w:rPr>
          <w:rFonts w:ascii="Century Gothic" w:hAnsi="Century Gothic"/>
          <w:color w:val="000000" w:themeColor="text1"/>
          <w:sz w:val="20"/>
          <w:szCs w:val="20"/>
          <w:lang w:val="es-ES_tradnl"/>
        </w:rPr>
        <w:t>planos y especificaciones del proyecto contratado, conforme a lo dispuesto en el artículo143 de la citada ley.</w:t>
      </w: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lang w:val="es-ES_tradn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MX"/>
        </w:rPr>
      </w:pPr>
      <w:r w:rsidRPr="00297403">
        <w:rPr>
          <w:rFonts w:ascii="Century Gothic" w:hAnsi="Century Gothic"/>
          <w:color w:val="000000" w:themeColor="text1"/>
          <w:sz w:val="20"/>
          <w:szCs w:val="20"/>
          <w:lang w:val="es-MX"/>
        </w:rPr>
        <w:t>El CONTRATISTA</w:t>
      </w:r>
      <w:r w:rsidRPr="00297403">
        <w:rPr>
          <w:rFonts w:ascii="Century Gothic" w:hAnsi="Century Gothic"/>
          <w:color w:val="000000" w:themeColor="text1"/>
          <w:sz w:val="20"/>
          <w:szCs w:val="20"/>
          <w:lang w:val="es-ES_tradnl"/>
        </w:rPr>
        <w:t xml:space="preserve"> </w:t>
      </w:r>
      <w:r w:rsidRPr="00297403">
        <w:rPr>
          <w:rFonts w:ascii="Century Gothic" w:hAnsi="Century Gothic"/>
          <w:color w:val="000000" w:themeColor="text1"/>
          <w:sz w:val="20"/>
          <w:szCs w:val="20"/>
          <w:lang w:val="es-MX"/>
        </w:rPr>
        <w:t xml:space="preserve">se obliga a responder en un plazo no superior a 10 días corridos, las observaciones y reclamos formulados por el FTO, las que deben ser detalladas en el Libro de Inspección respectivo o comunicadas por escrito al contratista. Por cada día de atraso se aplicará la multa establecida en la </w:t>
      </w:r>
      <w:r w:rsidRPr="007B313B">
        <w:rPr>
          <w:rFonts w:ascii="Century Gothic" w:hAnsi="Century Gothic"/>
          <w:color w:val="000000" w:themeColor="text1"/>
          <w:sz w:val="20"/>
          <w:szCs w:val="20"/>
          <w:lang w:val="es-MX"/>
        </w:rPr>
        <w:t>cláusula</w:t>
      </w:r>
      <w:r w:rsidR="007B313B">
        <w:rPr>
          <w:rFonts w:ascii="Century Gothic" w:hAnsi="Century Gothic"/>
          <w:b/>
          <w:color w:val="000000" w:themeColor="text1"/>
          <w:sz w:val="20"/>
          <w:szCs w:val="20"/>
          <w:lang w:val="es-MX"/>
        </w:rPr>
        <w:t xml:space="preserve"> </w:t>
      </w:r>
      <w:r w:rsidR="007B313B" w:rsidRPr="007B313B">
        <w:rPr>
          <w:rFonts w:ascii="Century Gothic" w:hAnsi="Century Gothic"/>
          <w:color w:val="000000" w:themeColor="text1"/>
          <w:sz w:val="20"/>
          <w:szCs w:val="20"/>
          <w:lang w:val="es-MX"/>
        </w:rPr>
        <w:t>d</w:t>
      </w:r>
      <w:r w:rsidRPr="007B313B">
        <w:rPr>
          <w:rFonts w:ascii="Century Gothic" w:hAnsi="Century Gothic"/>
          <w:color w:val="000000" w:themeColor="text1"/>
          <w:sz w:val="20"/>
          <w:szCs w:val="20"/>
          <w:lang w:val="es-MX"/>
        </w:rPr>
        <w:t>é</w:t>
      </w:r>
      <w:r w:rsidR="007B313B" w:rsidRPr="007B313B">
        <w:rPr>
          <w:rFonts w:ascii="Century Gothic" w:hAnsi="Century Gothic"/>
          <w:color w:val="000000" w:themeColor="text1"/>
          <w:sz w:val="20"/>
          <w:szCs w:val="20"/>
          <w:lang w:val="es-MX"/>
        </w:rPr>
        <w:t>c</w:t>
      </w:r>
      <w:r w:rsidRPr="007B313B">
        <w:rPr>
          <w:rFonts w:ascii="Century Gothic" w:hAnsi="Century Gothic"/>
          <w:color w:val="000000" w:themeColor="text1"/>
          <w:sz w:val="20"/>
          <w:szCs w:val="20"/>
          <w:lang w:val="es-MX"/>
        </w:rPr>
        <w:t>im</w:t>
      </w:r>
      <w:r w:rsidR="007B313B" w:rsidRPr="007B313B">
        <w:rPr>
          <w:rFonts w:ascii="Century Gothic" w:hAnsi="Century Gothic"/>
          <w:color w:val="000000" w:themeColor="text1"/>
          <w:sz w:val="20"/>
          <w:szCs w:val="20"/>
          <w:lang w:val="es-MX"/>
        </w:rPr>
        <w:t>o</w:t>
      </w:r>
      <w:r w:rsidRPr="007B313B">
        <w:rPr>
          <w:rFonts w:ascii="Century Gothic" w:hAnsi="Century Gothic"/>
          <w:color w:val="000000" w:themeColor="text1"/>
          <w:sz w:val="20"/>
          <w:szCs w:val="20"/>
          <w:lang w:val="es-MX"/>
        </w:rPr>
        <w:t xml:space="preserve"> segunda</w:t>
      </w:r>
      <w:r w:rsidRPr="00297403">
        <w:rPr>
          <w:rFonts w:ascii="Century Gothic" w:hAnsi="Century Gothic"/>
          <w:b/>
          <w:color w:val="000000" w:themeColor="text1"/>
          <w:sz w:val="20"/>
          <w:szCs w:val="20"/>
          <w:lang w:val="es-MX"/>
        </w:rPr>
        <w:t xml:space="preserve"> </w:t>
      </w:r>
      <w:r w:rsidRPr="00297403">
        <w:rPr>
          <w:rFonts w:ascii="Century Gothic" w:hAnsi="Century Gothic"/>
          <w:color w:val="000000" w:themeColor="text1"/>
          <w:sz w:val="20"/>
          <w:szCs w:val="20"/>
          <w:lang w:val="es-MX"/>
        </w:rPr>
        <w:t>En caso debidamente calificados por el FTO, este plazo podrá ser modificado.</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MX"/>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MX"/>
        </w:rPr>
      </w:pPr>
      <w:r w:rsidRPr="00297403">
        <w:rPr>
          <w:rFonts w:ascii="Century Gothic" w:hAnsi="Century Gothic"/>
          <w:color w:val="000000" w:themeColor="text1"/>
          <w:sz w:val="20"/>
          <w:szCs w:val="20"/>
          <w:lang w:val="es-MX"/>
        </w:rPr>
        <w:t xml:space="preserve">Asimismo, el CONTRATISTA se compromete a cumplir los requerimientos y las instrucciones directas del SERVIU, necesarias para la completa y correcta ejecución del proyecto habitacional con la calidad y estándares técnicos establecidos en el proyecto y para la total y oportuna aplicación de los subsidios otorgados por el MINVU. </w:t>
      </w:r>
    </w:p>
    <w:p w:rsidR="00C846EF" w:rsidRPr="00297403" w:rsidRDefault="00C846EF" w:rsidP="0049054C">
      <w:pPr>
        <w:shd w:val="clear" w:color="auto" w:fill="FFFFFF" w:themeFill="background1"/>
        <w:spacing w:after="0" w:line="240" w:lineRule="auto"/>
        <w:ind w:left="360"/>
        <w:jc w:val="both"/>
        <w:rPr>
          <w:rFonts w:ascii="Century Gothic" w:hAnsi="Century Gothic"/>
          <w:color w:val="000000" w:themeColor="text1"/>
          <w:sz w:val="20"/>
          <w:szCs w:val="20"/>
        </w:rPr>
      </w:pPr>
    </w:p>
    <w:p w:rsidR="0049054C" w:rsidRPr="00297403" w:rsidRDefault="00DD7CB8" w:rsidP="0049054C">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t>DÉCIMA</w:t>
      </w:r>
      <w:r w:rsidR="0049054C" w:rsidRPr="00297403">
        <w:rPr>
          <w:rFonts w:ascii="Century Gothic" w:hAnsi="Century Gothic"/>
          <w:b/>
          <w:color w:val="000000" w:themeColor="text1"/>
          <w:sz w:val="20"/>
          <w:szCs w:val="20"/>
        </w:rPr>
        <w:t xml:space="preserve">: Del Término y Recepción de las Obras. </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5F794D" w:rsidRDefault="0049054C" w:rsidP="005F794D">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Una vez finalizada la ejecución de las obras y obtenida su recepción definitiva por parte de la DOM,</w:t>
      </w:r>
      <w:r w:rsidR="00AA2716">
        <w:rPr>
          <w:rFonts w:ascii="Century Gothic" w:hAnsi="Century Gothic"/>
          <w:color w:val="000000" w:themeColor="text1"/>
          <w:sz w:val="20"/>
          <w:szCs w:val="20"/>
        </w:rPr>
        <w:t xml:space="preserve"> </w:t>
      </w:r>
      <w:r w:rsidR="005F794D">
        <w:rPr>
          <w:rFonts w:ascii="Century Gothic" w:hAnsi="Century Gothic"/>
          <w:color w:val="000000" w:themeColor="text1"/>
          <w:sz w:val="20"/>
          <w:szCs w:val="20"/>
        </w:rPr>
        <w:t>si corresponde</w:t>
      </w:r>
      <w:r w:rsidR="00AA2716">
        <w:rPr>
          <w:rFonts w:ascii="Century Gothic" w:hAnsi="Century Gothic"/>
          <w:color w:val="000000" w:themeColor="text1"/>
          <w:sz w:val="20"/>
          <w:szCs w:val="20"/>
        </w:rPr>
        <w:t>,</w:t>
      </w:r>
      <w:r w:rsidR="005F794D">
        <w:rPr>
          <w:rFonts w:ascii="Century Gothic" w:hAnsi="Century Gothic"/>
          <w:color w:val="000000" w:themeColor="text1"/>
          <w:sz w:val="20"/>
          <w:szCs w:val="20"/>
        </w:rPr>
        <w:t xml:space="preserve"> el CONTRATISTA</w:t>
      </w:r>
      <w:r w:rsidRPr="00297403">
        <w:rPr>
          <w:rFonts w:ascii="Century Gothic" w:hAnsi="Century Gothic"/>
          <w:color w:val="000000" w:themeColor="text1"/>
          <w:sz w:val="20"/>
          <w:szCs w:val="20"/>
          <w:lang w:val="es-MX"/>
        </w:rPr>
        <w:t xml:space="preserve"> </w:t>
      </w:r>
      <w:r w:rsidRPr="00297403">
        <w:rPr>
          <w:rFonts w:ascii="Century Gothic" w:hAnsi="Century Gothic"/>
          <w:color w:val="000000" w:themeColor="text1"/>
          <w:sz w:val="20"/>
          <w:szCs w:val="20"/>
        </w:rPr>
        <w:t>solicitará a la FTO verifica</w:t>
      </w:r>
      <w:r w:rsidR="005F794D">
        <w:rPr>
          <w:rFonts w:ascii="Century Gothic" w:hAnsi="Century Gothic"/>
          <w:color w:val="000000" w:themeColor="text1"/>
          <w:sz w:val="20"/>
          <w:szCs w:val="20"/>
        </w:rPr>
        <w:t>r</w:t>
      </w:r>
      <w:r w:rsidRPr="00297403">
        <w:rPr>
          <w:rFonts w:ascii="Century Gothic" w:hAnsi="Century Gothic"/>
          <w:color w:val="000000" w:themeColor="text1"/>
          <w:sz w:val="20"/>
          <w:szCs w:val="20"/>
        </w:rPr>
        <w:t xml:space="preserve"> </w:t>
      </w:r>
      <w:r w:rsidR="005F794D">
        <w:rPr>
          <w:rFonts w:ascii="Century Gothic" w:hAnsi="Century Gothic"/>
          <w:color w:val="000000" w:themeColor="text1"/>
          <w:sz w:val="20"/>
          <w:szCs w:val="20"/>
        </w:rPr>
        <w:t xml:space="preserve">su </w:t>
      </w:r>
      <w:r w:rsidRPr="00297403">
        <w:rPr>
          <w:rFonts w:ascii="Century Gothic" w:hAnsi="Century Gothic"/>
          <w:color w:val="000000" w:themeColor="text1"/>
          <w:sz w:val="20"/>
          <w:szCs w:val="20"/>
        </w:rPr>
        <w:t>término y el fiel cumplimiento de los planos y especificaciones del contrato</w:t>
      </w:r>
      <w:r w:rsidR="005F794D">
        <w:rPr>
          <w:rFonts w:ascii="Century Gothic" w:hAnsi="Century Gothic"/>
          <w:color w:val="000000" w:themeColor="text1"/>
          <w:sz w:val="20"/>
          <w:szCs w:val="20"/>
        </w:rPr>
        <w:t>, la que,</w:t>
      </w:r>
      <w:r w:rsidRPr="00297403">
        <w:rPr>
          <w:color w:val="000000" w:themeColor="text1"/>
          <w:sz w:val="20"/>
          <w:szCs w:val="20"/>
        </w:rPr>
        <w:t xml:space="preserve"> </w:t>
      </w:r>
      <w:r w:rsidRPr="00297403">
        <w:rPr>
          <w:rFonts w:ascii="Century Gothic" w:hAnsi="Century Gothic"/>
          <w:color w:val="000000" w:themeColor="text1"/>
          <w:sz w:val="20"/>
          <w:szCs w:val="20"/>
        </w:rPr>
        <w:t>en un plazo no superior a 5 días hábiles, contados desde la fecha de dicha solicitud, se pronunciará mediante un informe técnico</w:t>
      </w:r>
      <w:r w:rsidR="005F794D">
        <w:rPr>
          <w:rFonts w:ascii="Century Gothic" w:hAnsi="Century Gothic"/>
          <w:color w:val="000000" w:themeColor="text1"/>
          <w:sz w:val="20"/>
          <w:szCs w:val="20"/>
        </w:rPr>
        <w:t>:</w:t>
      </w:r>
    </w:p>
    <w:p w:rsidR="007B313B" w:rsidRDefault="007B313B" w:rsidP="005F794D">
      <w:pPr>
        <w:shd w:val="clear" w:color="auto" w:fill="FFFFFF" w:themeFill="background1"/>
        <w:spacing w:after="0" w:line="240" w:lineRule="auto"/>
        <w:jc w:val="both"/>
        <w:rPr>
          <w:rFonts w:ascii="Century Gothic" w:hAnsi="Century Gothic"/>
          <w:color w:val="000000" w:themeColor="text1"/>
          <w:sz w:val="20"/>
          <w:szCs w:val="20"/>
        </w:rPr>
      </w:pPr>
    </w:p>
    <w:p w:rsidR="0049054C" w:rsidRPr="005F794D" w:rsidRDefault="005F794D" w:rsidP="00C846EF">
      <w:pPr>
        <w:pStyle w:val="Prrafodelista"/>
        <w:numPr>
          <w:ilvl w:val="0"/>
          <w:numId w:val="26"/>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5F794D">
        <w:rPr>
          <w:rFonts w:ascii="Century Gothic" w:hAnsi="Century Gothic"/>
          <w:color w:val="000000" w:themeColor="text1"/>
          <w:sz w:val="20"/>
          <w:szCs w:val="20"/>
        </w:rPr>
        <w:t xml:space="preserve">Si la FTO concluye que las obras se encuentran correctamente ejecutadas conforme a los términos establecidos en el presente contrato de construcción, elaborará un Acta que será firmada por el FTO, </w:t>
      </w:r>
      <w:r w:rsidR="0049054C" w:rsidRPr="005F794D">
        <w:rPr>
          <w:rFonts w:ascii="Century Gothic" w:hAnsi="Century Gothic"/>
          <w:color w:val="000000" w:themeColor="text1"/>
          <w:sz w:val="20"/>
          <w:szCs w:val="20"/>
        </w:rPr>
        <w:t xml:space="preserve">la empresa CONTRATISTA, </w:t>
      </w:r>
      <w:r>
        <w:rPr>
          <w:rFonts w:ascii="Century Gothic" w:hAnsi="Century Gothic"/>
          <w:color w:val="000000" w:themeColor="text1"/>
          <w:sz w:val="20"/>
          <w:szCs w:val="20"/>
        </w:rPr>
        <w:t>e</w:t>
      </w:r>
      <w:r w:rsidR="0049054C" w:rsidRPr="005F794D">
        <w:rPr>
          <w:rFonts w:ascii="Century Gothic" w:hAnsi="Century Gothic"/>
          <w:color w:val="000000" w:themeColor="text1"/>
          <w:sz w:val="20"/>
          <w:szCs w:val="20"/>
        </w:rPr>
        <w:t>l BENEFIC</w:t>
      </w:r>
      <w:r w:rsidR="00DD7CB8" w:rsidRPr="005F794D">
        <w:rPr>
          <w:rFonts w:ascii="Century Gothic" w:hAnsi="Century Gothic"/>
          <w:color w:val="000000" w:themeColor="text1"/>
          <w:sz w:val="20"/>
          <w:szCs w:val="20"/>
        </w:rPr>
        <w:t>I</w:t>
      </w:r>
      <w:r w:rsidR="0049054C" w:rsidRPr="005F794D">
        <w:rPr>
          <w:rFonts w:ascii="Century Gothic" w:hAnsi="Century Gothic"/>
          <w:color w:val="000000" w:themeColor="text1"/>
          <w:sz w:val="20"/>
          <w:szCs w:val="20"/>
        </w:rPr>
        <w:t xml:space="preserve">ARIO y la ENTIDAD. </w:t>
      </w:r>
    </w:p>
    <w:p w:rsidR="0049054C" w:rsidRPr="005F794D" w:rsidRDefault="0049054C" w:rsidP="00C846EF">
      <w:pPr>
        <w:pStyle w:val="Prrafodelista"/>
        <w:numPr>
          <w:ilvl w:val="0"/>
          <w:numId w:val="26"/>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5F794D">
        <w:rPr>
          <w:rFonts w:ascii="Century Gothic" w:hAnsi="Century Gothic"/>
          <w:color w:val="000000" w:themeColor="text1"/>
          <w:sz w:val="20"/>
          <w:szCs w:val="20"/>
        </w:rPr>
        <w:t>Si a juicio de la FTO, los trabajos no estuvieren terminados</w:t>
      </w:r>
      <w:r w:rsidRPr="005F794D">
        <w:rPr>
          <w:color w:val="000000" w:themeColor="text1"/>
          <w:sz w:val="20"/>
          <w:szCs w:val="20"/>
        </w:rPr>
        <w:t xml:space="preserve"> </w:t>
      </w:r>
      <w:r w:rsidRPr="005F794D">
        <w:rPr>
          <w:rFonts w:ascii="Century Gothic" w:hAnsi="Century Gothic"/>
          <w:color w:val="000000" w:themeColor="text1"/>
          <w:sz w:val="20"/>
          <w:szCs w:val="20"/>
        </w:rPr>
        <w:t xml:space="preserve">o ejecutados en conformidad con los planos, especificaciones técnicas y reglas de la técnica y del arte o se hubieren empleado materiales defectuosos o inadecuados, el CONTRATISTA, en un plazo no superior al 10 % del plazo contractual, deberá proceder a ejecutar a su costa los trabajos y reparaciones correspondientes. En </w:t>
      </w:r>
      <w:r w:rsidRPr="005F794D">
        <w:rPr>
          <w:rFonts w:ascii="Century Gothic" w:hAnsi="Century Gothic"/>
          <w:color w:val="000000" w:themeColor="text1"/>
          <w:sz w:val="20"/>
          <w:szCs w:val="20"/>
        </w:rPr>
        <w:lastRenderedPageBreak/>
        <w:t>ningún caso podrá el contratista excusar su responsabilidad por los trabajos defectuosos o negarse a reconstruirlos bajo pretexto de haber sido aceptados por la FTO. Si el CONTRATISTA no hiciere las reparaciones y/o cambios que se le ordenaren, dentro del plazo fijado por la FTO</w:t>
      </w:r>
      <w:r w:rsidRPr="005F794D">
        <w:rPr>
          <w:color w:val="000000" w:themeColor="text1"/>
          <w:sz w:val="20"/>
          <w:szCs w:val="20"/>
        </w:rPr>
        <w:t xml:space="preserve">, </w:t>
      </w:r>
      <w:r w:rsidRPr="005F794D">
        <w:rPr>
          <w:rFonts w:ascii="Century Gothic" w:hAnsi="Century Gothic"/>
          <w:color w:val="000000" w:themeColor="text1"/>
          <w:sz w:val="20"/>
          <w:szCs w:val="20"/>
        </w:rPr>
        <w:t xml:space="preserve">se procederá conforme a lo dispuesto en la </w:t>
      </w:r>
      <w:r w:rsidRPr="007B313B">
        <w:rPr>
          <w:rFonts w:ascii="Century Gothic" w:hAnsi="Century Gothic"/>
          <w:color w:val="000000" w:themeColor="text1"/>
          <w:sz w:val="20"/>
          <w:szCs w:val="20"/>
        </w:rPr>
        <w:t xml:space="preserve">cláusula </w:t>
      </w:r>
      <w:r w:rsidR="007B313B" w:rsidRPr="007B313B">
        <w:rPr>
          <w:rFonts w:ascii="Century Gothic" w:hAnsi="Century Gothic"/>
          <w:color w:val="000000" w:themeColor="text1"/>
          <w:sz w:val="20"/>
          <w:szCs w:val="20"/>
          <w:lang w:val="es-MX"/>
        </w:rPr>
        <w:t>décimo segunda</w:t>
      </w:r>
      <w:r w:rsidR="007B313B" w:rsidRPr="007B313B">
        <w:rPr>
          <w:rFonts w:ascii="Century Gothic" w:hAnsi="Century Gothic"/>
          <w:b/>
          <w:color w:val="000000" w:themeColor="text1"/>
          <w:sz w:val="20"/>
          <w:szCs w:val="20"/>
          <w:lang w:val="es-MX"/>
        </w:rPr>
        <w:t xml:space="preserve"> </w:t>
      </w:r>
      <w:r w:rsidRPr="005F794D">
        <w:rPr>
          <w:rFonts w:ascii="Century Gothic" w:hAnsi="Century Gothic"/>
          <w:color w:val="000000" w:themeColor="text1"/>
          <w:sz w:val="20"/>
          <w:szCs w:val="20"/>
          <w:shd w:val="clear" w:color="auto" w:fill="FFFFFF" w:themeFill="background1"/>
        </w:rPr>
        <w:t>del</w:t>
      </w:r>
      <w:r w:rsidRPr="005F794D">
        <w:rPr>
          <w:rFonts w:ascii="Century Gothic" w:hAnsi="Century Gothic"/>
          <w:color w:val="000000" w:themeColor="text1"/>
          <w:sz w:val="20"/>
          <w:szCs w:val="20"/>
        </w:rPr>
        <w:t xml:space="preserve"> presente instrumento y</w:t>
      </w:r>
      <w:r w:rsidRPr="005F794D">
        <w:rPr>
          <w:color w:val="000000" w:themeColor="text1"/>
          <w:sz w:val="20"/>
          <w:szCs w:val="20"/>
        </w:rPr>
        <w:t xml:space="preserve"> </w:t>
      </w:r>
      <w:r w:rsidRPr="005F794D">
        <w:rPr>
          <w:rFonts w:ascii="Century Gothic" w:hAnsi="Century Gothic"/>
          <w:color w:val="000000" w:themeColor="text1"/>
          <w:sz w:val="20"/>
          <w:szCs w:val="20"/>
        </w:rPr>
        <w:t>se harán efectivas las garantías de fiel, total y oportuno cumplimiento del contrato.</w:t>
      </w:r>
    </w:p>
    <w:p w:rsidR="0049054C" w:rsidRPr="00637BE5"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637BE5" w:rsidRDefault="005F794D" w:rsidP="003967F7">
      <w:pPr>
        <w:shd w:val="clear" w:color="auto" w:fill="FFFFFF" w:themeFill="background1"/>
        <w:spacing w:line="240" w:lineRule="auto"/>
        <w:jc w:val="both"/>
        <w:rPr>
          <w:rFonts w:ascii="Century Gothic" w:hAnsi="Century Gothic"/>
          <w:color w:val="000000" w:themeColor="text1"/>
          <w:sz w:val="20"/>
          <w:szCs w:val="20"/>
        </w:rPr>
      </w:pPr>
      <w:r w:rsidRPr="00637BE5">
        <w:rPr>
          <w:rFonts w:ascii="Century Gothic" w:hAnsi="Century Gothic"/>
          <w:color w:val="000000" w:themeColor="text1"/>
          <w:sz w:val="20"/>
          <w:szCs w:val="20"/>
        </w:rPr>
        <w:t xml:space="preserve">Para efectos de tramitar </w:t>
      </w:r>
      <w:r w:rsidR="00637BE5">
        <w:rPr>
          <w:rFonts w:ascii="Century Gothic" w:hAnsi="Century Gothic"/>
          <w:color w:val="000000" w:themeColor="text1"/>
          <w:sz w:val="20"/>
          <w:szCs w:val="20"/>
        </w:rPr>
        <w:t xml:space="preserve">la </w:t>
      </w:r>
      <w:r w:rsidRPr="00637BE5">
        <w:rPr>
          <w:rFonts w:ascii="Century Gothic" w:hAnsi="Century Gothic"/>
          <w:color w:val="000000" w:themeColor="text1"/>
          <w:sz w:val="20"/>
          <w:szCs w:val="20"/>
        </w:rPr>
        <w:t>solicitud</w:t>
      </w:r>
      <w:r w:rsidR="00637BE5">
        <w:rPr>
          <w:rFonts w:ascii="Century Gothic" w:hAnsi="Century Gothic"/>
          <w:color w:val="000000" w:themeColor="text1"/>
          <w:sz w:val="20"/>
          <w:szCs w:val="20"/>
        </w:rPr>
        <w:t xml:space="preserve"> de recepción de las obras</w:t>
      </w:r>
      <w:r w:rsidRPr="00637BE5">
        <w:rPr>
          <w:rFonts w:ascii="Century Gothic" w:hAnsi="Century Gothic"/>
          <w:color w:val="000000" w:themeColor="text1"/>
          <w:sz w:val="20"/>
          <w:szCs w:val="20"/>
        </w:rPr>
        <w:t xml:space="preserve">, la FTO deberá verificar que al subsidio le resten al menos </w:t>
      </w:r>
      <w:r w:rsidR="00637BE5">
        <w:rPr>
          <w:rFonts w:ascii="Century Gothic" w:hAnsi="Century Gothic"/>
          <w:color w:val="000000" w:themeColor="text1"/>
          <w:sz w:val="20"/>
          <w:szCs w:val="20"/>
        </w:rPr>
        <w:t>3</w:t>
      </w:r>
      <w:r w:rsidRPr="00637BE5">
        <w:rPr>
          <w:rFonts w:ascii="Century Gothic" w:hAnsi="Century Gothic"/>
          <w:color w:val="000000" w:themeColor="text1"/>
          <w:sz w:val="20"/>
          <w:szCs w:val="20"/>
        </w:rPr>
        <w:t>0 días de vigencia antes de su vencimiento, en caso contrario de forma previa a su tramitación se deberá gestionar la prórroga del subsidio.</w:t>
      </w:r>
    </w:p>
    <w:p w:rsidR="00C846EF" w:rsidRDefault="00C846EF" w:rsidP="00F643C3">
      <w:pPr>
        <w:shd w:val="clear" w:color="auto" w:fill="FFFFFF" w:themeFill="background1"/>
        <w:spacing w:after="0" w:line="240" w:lineRule="auto"/>
        <w:jc w:val="both"/>
        <w:rPr>
          <w:rFonts w:ascii="Century Gothic" w:eastAsia="Times New Roman" w:hAnsi="Century Gothic" w:cs="Arial"/>
          <w:b/>
          <w:bCs/>
          <w:color w:val="000000" w:themeColor="text1"/>
          <w:sz w:val="20"/>
          <w:szCs w:val="20"/>
          <w:lang w:val="es-CL" w:eastAsia="es-ES"/>
        </w:rPr>
      </w:pPr>
    </w:p>
    <w:p w:rsidR="00F643C3" w:rsidRPr="00297403" w:rsidRDefault="005F794D" w:rsidP="00F643C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eastAsia="Times New Roman" w:hAnsi="Century Gothic" w:cs="Arial"/>
          <w:b/>
          <w:bCs/>
          <w:color w:val="000000" w:themeColor="text1"/>
          <w:sz w:val="20"/>
          <w:szCs w:val="20"/>
          <w:lang w:val="es-CL" w:eastAsia="es-ES"/>
        </w:rPr>
        <w:t>UN</w:t>
      </w:r>
      <w:r w:rsidR="0049054C">
        <w:rPr>
          <w:rFonts w:ascii="Century Gothic" w:eastAsia="Times New Roman" w:hAnsi="Century Gothic" w:cs="Arial"/>
          <w:b/>
          <w:bCs/>
          <w:color w:val="000000" w:themeColor="text1"/>
          <w:sz w:val="20"/>
          <w:szCs w:val="20"/>
          <w:lang w:val="es-CL" w:eastAsia="es-ES"/>
        </w:rPr>
        <w:t>DÉCIMA</w:t>
      </w:r>
      <w:r w:rsidR="00F643C3" w:rsidRPr="00297403">
        <w:rPr>
          <w:rFonts w:ascii="Century Gothic" w:eastAsia="Times New Roman" w:hAnsi="Century Gothic" w:cs="Arial"/>
          <w:b/>
          <w:bCs/>
          <w:color w:val="000000" w:themeColor="text1"/>
          <w:sz w:val="20"/>
          <w:szCs w:val="20"/>
          <w:lang w:val="es-CL" w:eastAsia="es-ES"/>
        </w:rPr>
        <w:t xml:space="preserve">: </w:t>
      </w:r>
      <w:r w:rsidR="00F643C3" w:rsidRPr="00297403">
        <w:rPr>
          <w:rFonts w:ascii="Century Gothic" w:hAnsi="Century Gothic"/>
          <w:b/>
          <w:color w:val="000000" w:themeColor="text1"/>
          <w:sz w:val="20"/>
          <w:szCs w:val="20"/>
        </w:rPr>
        <w:t>Garantías.</w:t>
      </w:r>
    </w:p>
    <w:p w:rsidR="00F643C3" w:rsidRPr="00297403" w:rsidRDefault="00F643C3" w:rsidP="00F643C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themeColor="text1"/>
          <w:sz w:val="20"/>
          <w:szCs w:val="20"/>
          <w:lang w:val="es-CL" w:eastAsia="es-CL"/>
        </w:rPr>
      </w:pP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lang w:val="es-CL"/>
        </w:rPr>
        <w:t>El CONTRATISTA, antes del inicio de las obras</w:t>
      </w:r>
      <w:r w:rsidRPr="00297403">
        <w:rPr>
          <w:rFonts w:ascii="Century Gothic" w:eastAsia="Times New Roman" w:hAnsi="Century Gothic" w:cs="Courier New"/>
          <w:color w:val="000000" w:themeColor="text1"/>
          <w:sz w:val="20"/>
          <w:szCs w:val="20"/>
          <w:lang w:val="es-CL" w:eastAsia="es-CL"/>
        </w:rPr>
        <w:t xml:space="preserve"> deberá entregar una garantía por un monto equivalente al 2% del precio total del contrato, que caucione tanto </w:t>
      </w:r>
      <w:r w:rsidR="00637BE5">
        <w:rPr>
          <w:rFonts w:ascii="Century Gothic" w:eastAsia="Times New Roman" w:hAnsi="Century Gothic" w:cs="Courier New"/>
          <w:color w:val="000000" w:themeColor="text1"/>
          <w:sz w:val="20"/>
          <w:szCs w:val="20"/>
          <w:lang w:val="es-CL" w:eastAsia="es-CL"/>
        </w:rPr>
        <w:t>su</w:t>
      </w:r>
      <w:r w:rsidRPr="00297403">
        <w:rPr>
          <w:rFonts w:ascii="Century Gothic" w:eastAsia="Times New Roman" w:hAnsi="Century Gothic" w:cs="Courier New"/>
          <w:color w:val="000000" w:themeColor="text1"/>
          <w:sz w:val="20"/>
          <w:szCs w:val="20"/>
          <w:lang w:val="es-CL" w:eastAsia="es-CL"/>
        </w:rPr>
        <w:t xml:space="preserve"> fiel cumplimiento como la buena calidad de las obras ejecutadas</w:t>
      </w:r>
      <w:r w:rsidRPr="00297403">
        <w:rPr>
          <w:rFonts w:ascii="Century Gothic" w:hAnsi="Century Gothic"/>
          <w:color w:val="000000" w:themeColor="text1"/>
          <w:sz w:val="20"/>
          <w:szCs w:val="20"/>
        </w:rPr>
        <w:t xml:space="preserve"> y el cumplimiento de las obligaciones laborales y </w:t>
      </w:r>
      <w:r w:rsidRPr="00297403">
        <w:rPr>
          <w:rFonts w:ascii="Century Gothic" w:eastAsia="Times New Roman" w:hAnsi="Century Gothic" w:cs="Arial"/>
          <w:color w:val="000000" w:themeColor="text1"/>
          <w:sz w:val="20"/>
          <w:szCs w:val="20"/>
          <w:lang w:eastAsia="es-ES"/>
        </w:rPr>
        <w:t>previsionales</w:t>
      </w:r>
      <w:r w:rsidRPr="00297403">
        <w:rPr>
          <w:rFonts w:ascii="Century Gothic" w:hAnsi="Century Gothic"/>
          <w:color w:val="000000" w:themeColor="text1"/>
          <w:sz w:val="20"/>
          <w:szCs w:val="20"/>
        </w:rPr>
        <w:t xml:space="preserve"> con sus trabajadores</w:t>
      </w:r>
      <w:r w:rsidR="005C592A">
        <w:rPr>
          <w:rFonts w:ascii="Century Gothic" w:hAnsi="Century Gothic"/>
          <w:color w:val="000000" w:themeColor="text1"/>
          <w:sz w:val="20"/>
          <w:szCs w:val="20"/>
        </w:rPr>
        <w:t>, conforme con el artículo 44 del DS N° 27.</w:t>
      </w: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La garantía a presentar deberá cumplir con las exigencias</w:t>
      </w:r>
      <w:r w:rsidR="005C592A">
        <w:rPr>
          <w:rFonts w:ascii="Century Gothic" w:hAnsi="Century Gothic"/>
          <w:color w:val="000000" w:themeColor="text1"/>
          <w:sz w:val="20"/>
          <w:szCs w:val="20"/>
        </w:rPr>
        <w:t xml:space="preserve"> contenidas en el artículo 45 del DS N° 27, sin perjuicio de lo dispuesto en el artículo 47.</w:t>
      </w:r>
      <w:r w:rsidRPr="00297403">
        <w:rPr>
          <w:rFonts w:ascii="Century Gothic" w:hAnsi="Century Gothic"/>
          <w:color w:val="000000" w:themeColor="text1"/>
          <w:sz w:val="20"/>
          <w:szCs w:val="20"/>
        </w:rPr>
        <w:t xml:space="preserve"> </w:t>
      </w:r>
    </w:p>
    <w:p w:rsidR="005C592A" w:rsidRDefault="005C592A" w:rsidP="00F643C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eastAsia="Times New Roman" w:hAnsi="Century Gothic" w:cs="Arial"/>
          <w:color w:val="000000" w:themeColor="text1"/>
          <w:sz w:val="20"/>
          <w:szCs w:val="20"/>
          <w:lang w:eastAsia="es-ES"/>
        </w:rPr>
        <w:t>Este plazo de garantía se entenderá</w:t>
      </w:r>
      <w:r w:rsidRPr="00297403">
        <w:rPr>
          <w:rFonts w:ascii="Century Gothic" w:hAnsi="Century Gothic"/>
          <w:color w:val="000000" w:themeColor="text1"/>
          <w:sz w:val="20"/>
          <w:szCs w:val="20"/>
        </w:rPr>
        <w:t xml:space="preserve"> sin perjuicio del plazo de garantía legal </w:t>
      </w:r>
      <w:r w:rsidRPr="00297403">
        <w:rPr>
          <w:rFonts w:ascii="Century Gothic" w:eastAsia="Times New Roman" w:hAnsi="Century Gothic" w:cs="Arial"/>
          <w:color w:val="000000" w:themeColor="text1"/>
          <w:sz w:val="20"/>
          <w:szCs w:val="20"/>
          <w:lang w:eastAsia="es-ES"/>
        </w:rPr>
        <w:t xml:space="preserve">de cinco años </w:t>
      </w:r>
      <w:r w:rsidRPr="00297403">
        <w:rPr>
          <w:rFonts w:ascii="Century Gothic" w:hAnsi="Century Gothic"/>
          <w:color w:val="000000" w:themeColor="text1"/>
          <w:sz w:val="20"/>
          <w:szCs w:val="20"/>
        </w:rPr>
        <w:t xml:space="preserve">establecido en el artículo </w:t>
      </w:r>
      <w:r w:rsidRPr="00297403">
        <w:rPr>
          <w:rFonts w:ascii="Century Gothic" w:eastAsia="Times New Roman" w:hAnsi="Century Gothic" w:cs="Arial"/>
          <w:color w:val="000000" w:themeColor="text1"/>
          <w:sz w:val="20"/>
          <w:szCs w:val="20"/>
          <w:lang w:eastAsia="es-ES"/>
        </w:rPr>
        <w:t>2.003</w:t>
      </w:r>
      <w:r w:rsidRPr="00297403">
        <w:rPr>
          <w:rFonts w:ascii="Century Gothic" w:hAnsi="Century Gothic"/>
          <w:color w:val="000000" w:themeColor="text1"/>
          <w:sz w:val="20"/>
          <w:szCs w:val="20"/>
        </w:rPr>
        <w:t>, regla tercera, del Código Civil y de las acciones contempladas en el artículo 18 y siguientes de la Ley General de Urbanismo y Construcciones, que puedan interponerse en los plazos ahí establecidos, si corresponden.</w:t>
      </w: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p>
    <w:p w:rsidR="00F643C3" w:rsidRPr="00297403" w:rsidRDefault="0049054C" w:rsidP="00F643C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eastAsia="Times New Roman" w:hAnsi="Century Gothic" w:cs="Arial"/>
          <w:b/>
          <w:bCs/>
          <w:color w:val="000000" w:themeColor="text1"/>
          <w:sz w:val="20"/>
          <w:szCs w:val="20"/>
          <w:lang w:eastAsia="es-ES"/>
        </w:rPr>
        <w:t xml:space="preserve">DÉCIMO </w:t>
      </w:r>
      <w:r w:rsidR="005C592A">
        <w:rPr>
          <w:rFonts w:ascii="Century Gothic" w:eastAsia="Times New Roman" w:hAnsi="Century Gothic" w:cs="Arial"/>
          <w:b/>
          <w:bCs/>
          <w:color w:val="000000" w:themeColor="text1"/>
          <w:sz w:val="20"/>
          <w:szCs w:val="20"/>
          <w:lang w:eastAsia="es-ES"/>
        </w:rPr>
        <w:t>SEGUNDA</w:t>
      </w:r>
      <w:r w:rsidR="00F643C3" w:rsidRPr="00297403">
        <w:rPr>
          <w:rFonts w:ascii="Century Gothic" w:eastAsia="Times New Roman" w:hAnsi="Century Gothic" w:cs="Arial"/>
          <w:b/>
          <w:bCs/>
          <w:color w:val="000000" w:themeColor="text1"/>
          <w:sz w:val="20"/>
          <w:szCs w:val="20"/>
          <w:lang w:eastAsia="es-ES"/>
        </w:rPr>
        <w:t xml:space="preserve">: </w:t>
      </w:r>
      <w:r w:rsidR="00F643C3" w:rsidRPr="00297403">
        <w:rPr>
          <w:rFonts w:ascii="Century Gothic" w:hAnsi="Century Gothic"/>
          <w:b/>
          <w:color w:val="000000" w:themeColor="text1"/>
          <w:sz w:val="20"/>
          <w:szCs w:val="20"/>
        </w:rPr>
        <w:t>Multas</w:t>
      </w: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El atraso en el cumplimiento de cualquiera de los plazos establecidos en el presente instrumento y/o conferidos por la FTO para subsanar incumplimientos de las obligaciones del CONTRATISTA, facultará al BENEFICIARIO</w:t>
      </w:r>
      <w:r w:rsidRPr="00297403">
        <w:rPr>
          <w:rFonts w:ascii="Century Gothic" w:eastAsia="Times New Roman" w:hAnsi="Century Gothic" w:cs="Arial"/>
          <w:color w:val="000000" w:themeColor="text1"/>
          <w:sz w:val="20"/>
          <w:szCs w:val="20"/>
          <w:lang w:eastAsia="es-ES"/>
        </w:rPr>
        <w:t>,</w:t>
      </w:r>
      <w:r w:rsidRPr="00297403">
        <w:rPr>
          <w:rFonts w:ascii="Century Gothic" w:hAnsi="Century Gothic"/>
          <w:color w:val="000000" w:themeColor="text1"/>
          <w:sz w:val="20"/>
          <w:szCs w:val="20"/>
        </w:rPr>
        <w:t xml:space="preserve"> para cobrar al CONTRATISTA una multa </w:t>
      </w:r>
      <w:r w:rsidRPr="00297403">
        <w:rPr>
          <w:rFonts w:ascii="Century Gothic" w:eastAsia="Times New Roman" w:hAnsi="Century Gothic" w:cs="Arial"/>
          <w:color w:val="000000" w:themeColor="text1"/>
          <w:sz w:val="20"/>
          <w:szCs w:val="20"/>
          <w:lang w:eastAsia="es-ES"/>
        </w:rPr>
        <w:t xml:space="preserve">equivalente al 1 por mil del precio del presente contrato, </w:t>
      </w:r>
      <w:r w:rsidRPr="00297403">
        <w:rPr>
          <w:rFonts w:ascii="Century Gothic" w:hAnsi="Century Gothic"/>
          <w:color w:val="000000" w:themeColor="text1"/>
          <w:sz w:val="20"/>
          <w:szCs w:val="20"/>
        </w:rPr>
        <w:t xml:space="preserve">por cada día de atraso, previo informe del FTO. </w:t>
      </w:r>
    </w:p>
    <w:p w:rsidR="00F643C3" w:rsidRPr="00297403" w:rsidRDefault="00F643C3" w:rsidP="00F643C3">
      <w:pPr>
        <w:shd w:val="clear" w:color="auto" w:fill="FFFFFF" w:themeFill="background1"/>
        <w:spacing w:after="0" w:line="240" w:lineRule="auto"/>
        <w:jc w:val="both"/>
        <w:rPr>
          <w:rFonts w:ascii="Century Gothic" w:hAnsi="Century Gothic"/>
          <w:b/>
          <w:color w:val="000000" w:themeColor="text1"/>
          <w:sz w:val="20"/>
          <w:szCs w:val="20"/>
        </w:rPr>
      </w:pP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Los montos derivados de la aplicación de multas sólo podrán destinarse </w:t>
      </w:r>
      <w:r w:rsidR="005C592A">
        <w:rPr>
          <w:rFonts w:ascii="Century Gothic" w:hAnsi="Century Gothic"/>
          <w:color w:val="000000" w:themeColor="text1"/>
          <w:sz w:val="20"/>
          <w:szCs w:val="20"/>
        </w:rPr>
        <w:t xml:space="preserve">a </w:t>
      </w:r>
      <w:r w:rsidR="005C592A" w:rsidRPr="00297403">
        <w:rPr>
          <w:rFonts w:ascii="Century Gothic" w:hAnsi="Century Gothic"/>
          <w:color w:val="000000" w:themeColor="text1"/>
          <w:sz w:val="20"/>
          <w:szCs w:val="20"/>
        </w:rPr>
        <w:t>mejora</w:t>
      </w:r>
      <w:r w:rsidR="005C592A">
        <w:rPr>
          <w:rFonts w:ascii="Century Gothic" w:hAnsi="Century Gothic"/>
          <w:color w:val="000000" w:themeColor="text1"/>
          <w:sz w:val="20"/>
          <w:szCs w:val="20"/>
        </w:rPr>
        <w:t>s</w:t>
      </w:r>
      <w:r w:rsidR="005C592A" w:rsidRPr="00297403">
        <w:rPr>
          <w:rFonts w:ascii="Century Gothic" w:hAnsi="Century Gothic"/>
          <w:color w:val="000000" w:themeColor="text1"/>
          <w:sz w:val="20"/>
          <w:szCs w:val="20"/>
        </w:rPr>
        <w:t xml:space="preserve"> del </w:t>
      </w:r>
      <w:r w:rsidRPr="00297403">
        <w:rPr>
          <w:rFonts w:ascii="Century Gothic" w:eastAsia="Times New Roman" w:hAnsi="Century Gothic" w:cs="Arial"/>
          <w:color w:val="000000" w:themeColor="text1"/>
          <w:sz w:val="20"/>
          <w:szCs w:val="20"/>
          <w:lang w:eastAsia="es-ES"/>
        </w:rPr>
        <w:t>Proyecto</w:t>
      </w:r>
      <w:r w:rsidR="005C592A">
        <w:rPr>
          <w:rFonts w:ascii="Century Gothic" w:hAnsi="Century Gothic"/>
          <w:color w:val="000000" w:themeColor="text1"/>
          <w:sz w:val="20"/>
          <w:szCs w:val="20"/>
        </w:rPr>
        <w:t xml:space="preserve">. </w:t>
      </w:r>
      <w:r w:rsidRPr="00297403">
        <w:rPr>
          <w:rFonts w:ascii="Century Gothic" w:hAnsi="Century Gothic"/>
          <w:color w:val="000000" w:themeColor="text1"/>
          <w:sz w:val="20"/>
          <w:szCs w:val="20"/>
        </w:rPr>
        <w:t>La</w:t>
      </w:r>
      <w:r w:rsidR="005C592A">
        <w:rPr>
          <w:rFonts w:ascii="Century Gothic" w:hAnsi="Century Gothic"/>
          <w:color w:val="000000" w:themeColor="text1"/>
          <w:sz w:val="20"/>
          <w:szCs w:val="20"/>
        </w:rPr>
        <w:t>s</w:t>
      </w:r>
      <w:r w:rsidRPr="00297403">
        <w:rPr>
          <w:rFonts w:ascii="Century Gothic" w:hAnsi="Century Gothic"/>
          <w:color w:val="000000" w:themeColor="text1"/>
          <w:sz w:val="20"/>
          <w:szCs w:val="20"/>
        </w:rPr>
        <w:t xml:space="preserve"> obras que pued</w:t>
      </w:r>
      <w:r w:rsidR="005C592A">
        <w:rPr>
          <w:rFonts w:ascii="Century Gothic" w:hAnsi="Century Gothic"/>
          <w:color w:val="000000" w:themeColor="text1"/>
          <w:sz w:val="20"/>
          <w:szCs w:val="20"/>
        </w:rPr>
        <w:t>e</w:t>
      </w:r>
      <w:r w:rsidRPr="00297403">
        <w:rPr>
          <w:rFonts w:ascii="Century Gothic" w:hAnsi="Century Gothic"/>
          <w:color w:val="000000" w:themeColor="text1"/>
          <w:sz w:val="20"/>
          <w:szCs w:val="20"/>
        </w:rPr>
        <w:t xml:space="preserve">n ser consideradas mejoras y que se financiarán con </w:t>
      </w:r>
      <w:r w:rsidR="005C592A">
        <w:rPr>
          <w:rFonts w:ascii="Century Gothic" w:hAnsi="Century Gothic"/>
          <w:color w:val="000000" w:themeColor="text1"/>
          <w:sz w:val="20"/>
          <w:szCs w:val="20"/>
        </w:rPr>
        <w:t>est</w:t>
      </w:r>
      <w:r w:rsidRPr="00297403">
        <w:rPr>
          <w:rFonts w:ascii="Century Gothic" w:hAnsi="Century Gothic"/>
          <w:color w:val="000000" w:themeColor="text1"/>
          <w:sz w:val="20"/>
          <w:szCs w:val="20"/>
        </w:rPr>
        <w:t>os</w:t>
      </w:r>
      <w:r w:rsidR="005C592A">
        <w:rPr>
          <w:rFonts w:ascii="Century Gothic" w:hAnsi="Century Gothic"/>
          <w:color w:val="000000" w:themeColor="text1"/>
          <w:sz w:val="20"/>
          <w:szCs w:val="20"/>
        </w:rPr>
        <w:t xml:space="preserve"> montos</w:t>
      </w:r>
      <w:r w:rsidRPr="00297403">
        <w:rPr>
          <w:rFonts w:ascii="Century Gothic" w:hAnsi="Century Gothic"/>
          <w:color w:val="000000" w:themeColor="text1"/>
          <w:sz w:val="20"/>
          <w:szCs w:val="20"/>
        </w:rPr>
        <w:t>, deberá</w:t>
      </w:r>
      <w:r w:rsidR="005C592A">
        <w:rPr>
          <w:rFonts w:ascii="Century Gothic" w:hAnsi="Century Gothic"/>
          <w:color w:val="000000" w:themeColor="text1"/>
          <w:sz w:val="20"/>
          <w:szCs w:val="20"/>
        </w:rPr>
        <w:t>n</w:t>
      </w:r>
      <w:r w:rsidRPr="00297403">
        <w:rPr>
          <w:rFonts w:ascii="Century Gothic" w:hAnsi="Century Gothic"/>
          <w:color w:val="000000" w:themeColor="text1"/>
          <w:sz w:val="20"/>
          <w:szCs w:val="20"/>
        </w:rPr>
        <w:t xml:space="preserve"> contar siempre con el conocimiento y aprobación previa </w:t>
      </w:r>
      <w:r w:rsidRPr="00297403">
        <w:rPr>
          <w:rFonts w:ascii="Century Gothic" w:eastAsia="Times New Roman" w:hAnsi="Century Gothic" w:cs="Arial"/>
          <w:color w:val="000000" w:themeColor="text1"/>
          <w:sz w:val="20"/>
          <w:szCs w:val="20"/>
          <w:lang w:eastAsia="es-ES"/>
        </w:rPr>
        <w:t>del BENEFICIARIO</w:t>
      </w:r>
      <w:r w:rsidRPr="00297403">
        <w:rPr>
          <w:rFonts w:ascii="Century Gothic" w:hAnsi="Century Gothic"/>
          <w:color w:val="000000" w:themeColor="text1"/>
          <w:sz w:val="20"/>
          <w:szCs w:val="20"/>
        </w:rPr>
        <w:t xml:space="preserve"> y del SERVIU. </w:t>
      </w:r>
      <w:r w:rsidRPr="00297403">
        <w:rPr>
          <w:rFonts w:ascii="Century Gothic" w:eastAsia="Times New Roman" w:hAnsi="Century Gothic" w:cs="Arial"/>
          <w:color w:val="000000" w:themeColor="text1"/>
          <w:sz w:val="20"/>
          <w:szCs w:val="20"/>
          <w:lang w:eastAsia="es-ES"/>
        </w:rPr>
        <w:t>Para estos efectos se deberá suscribir un Anexo que detalle las mejora</w:t>
      </w:r>
      <w:r w:rsidR="00CC4B5F">
        <w:rPr>
          <w:rFonts w:ascii="Century Gothic" w:eastAsia="Times New Roman" w:hAnsi="Century Gothic" w:cs="Arial"/>
          <w:color w:val="000000" w:themeColor="text1"/>
          <w:sz w:val="20"/>
          <w:szCs w:val="20"/>
          <w:lang w:eastAsia="es-ES"/>
        </w:rPr>
        <w:t>s</w:t>
      </w:r>
      <w:r w:rsidRPr="00297403">
        <w:rPr>
          <w:rFonts w:ascii="Century Gothic" w:eastAsia="Times New Roman" w:hAnsi="Century Gothic" w:cs="Arial"/>
          <w:color w:val="000000" w:themeColor="text1"/>
          <w:sz w:val="20"/>
          <w:szCs w:val="20"/>
          <w:lang w:eastAsia="es-ES"/>
        </w:rPr>
        <w:t xml:space="preserve"> y </w:t>
      </w:r>
      <w:r w:rsidR="00CC4B5F">
        <w:rPr>
          <w:rFonts w:ascii="Century Gothic" w:eastAsia="Times New Roman" w:hAnsi="Century Gothic" w:cs="Arial"/>
          <w:color w:val="000000" w:themeColor="text1"/>
          <w:sz w:val="20"/>
          <w:szCs w:val="20"/>
          <w:lang w:eastAsia="es-ES"/>
        </w:rPr>
        <w:t>su</w:t>
      </w:r>
      <w:r w:rsidRPr="00297403">
        <w:rPr>
          <w:rFonts w:ascii="Century Gothic" w:eastAsia="Times New Roman" w:hAnsi="Century Gothic" w:cs="Arial"/>
          <w:color w:val="000000" w:themeColor="text1"/>
          <w:sz w:val="20"/>
          <w:szCs w:val="20"/>
          <w:lang w:eastAsia="es-ES"/>
        </w:rPr>
        <w:t xml:space="preserve"> plazo de ejecución, conforme al plan de trabajo que el CONTRATISTA</w:t>
      </w:r>
      <w:r w:rsidRPr="00297403">
        <w:rPr>
          <w:rFonts w:ascii="Century Gothic" w:hAnsi="Century Gothic"/>
          <w:color w:val="000000" w:themeColor="text1"/>
          <w:sz w:val="20"/>
          <w:szCs w:val="20"/>
          <w:lang w:val="es-ES_tradnl"/>
        </w:rPr>
        <w:t xml:space="preserve"> </w:t>
      </w:r>
      <w:r w:rsidRPr="00297403">
        <w:rPr>
          <w:rFonts w:ascii="Century Gothic" w:eastAsia="Times New Roman" w:hAnsi="Century Gothic" w:cs="Arial"/>
          <w:color w:val="000000" w:themeColor="text1"/>
          <w:sz w:val="20"/>
          <w:szCs w:val="20"/>
          <w:lang w:eastAsia="es-ES"/>
        </w:rPr>
        <w:t>presente.</w:t>
      </w: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El BENEFICIARIO faculta desde ya al SERVIU para que haga efectivas las multas que se cursen al CONTRATISTA, sea deduciéndolas del monto de los anticipos o pagos que a éste le correspondan o de las garantías que debe entregar</w:t>
      </w:r>
      <w:r w:rsidRPr="00297403">
        <w:rPr>
          <w:rFonts w:ascii="Century Gothic" w:eastAsia="Times New Roman" w:hAnsi="Century Gothic" w:cs="Arial"/>
          <w:color w:val="000000" w:themeColor="text1"/>
          <w:sz w:val="20"/>
          <w:szCs w:val="20"/>
          <w:lang w:eastAsia="es-ES"/>
        </w:rPr>
        <w:t>.</w:t>
      </w:r>
    </w:p>
    <w:p w:rsidR="00F643C3" w:rsidRPr="00297403" w:rsidRDefault="00F643C3" w:rsidP="003967F7">
      <w:pPr>
        <w:shd w:val="clear" w:color="auto" w:fill="FFFFFF" w:themeFill="background1"/>
        <w:spacing w:line="240" w:lineRule="auto"/>
        <w:jc w:val="both"/>
        <w:rPr>
          <w:b/>
          <w:color w:val="000000" w:themeColor="text1"/>
          <w:sz w:val="20"/>
          <w:szCs w:val="20"/>
        </w:rPr>
      </w:pPr>
    </w:p>
    <w:p w:rsidR="00F643C3" w:rsidRPr="00297403" w:rsidRDefault="0049054C" w:rsidP="00F643C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b/>
          <w:color w:val="000000" w:themeColor="text1"/>
          <w:sz w:val="20"/>
          <w:szCs w:val="20"/>
        </w:rPr>
        <w:t>DÉCIMO</w:t>
      </w:r>
      <w:r w:rsidR="00CC4B5F">
        <w:rPr>
          <w:rFonts w:ascii="Century Gothic" w:hAnsi="Century Gothic"/>
          <w:b/>
          <w:color w:val="000000" w:themeColor="text1"/>
          <w:sz w:val="20"/>
          <w:szCs w:val="20"/>
        </w:rPr>
        <w:t xml:space="preserve"> TERCERA</w:t>
      </w:r>
      <w:r w:rsidR="00F643C3" w:rsidRPr="00297403">
        <w:rPr>
          <w:rFonts w:ascii="Century Gothic" w:hAnsi="Century Gothic"/>
          <w:b/>
          <w:color w:val="000000" w:themeColor="text1"/>
          <w:sz w:val="20"/>
          <w:szCs w:val="20"/>
        </w:rPr>
        <w:t>:</w:t>
      </w:r>
      <w:r w:rsidR="00F643C3">
        <w:rPr>
          <w:rFonts w:ascii="Century Gothic" w:hAnsi="Century Gothic"/>
          <w:b/>
          <w:color w:val="000000" w:themeColor="text1"/>
          <w:sz w:val="20"/>
          <w:szCs w:val="20"/>
        </w:rPr>
        <w:t xml:space="preserve"> </w:t>
      </w:r>
      <w:r w:rsidR="00BD041A">
        <w:rPr>
          <w:rFonts w:ascii="Century Gothic" w:hAnsi="Century Gothic"/>
          <w:b/>
          <w:color w:val="000000" w:themeColor="text1"/>
          <w:sz w:val="20"/>
          <w:szCs w:val="20"/>
        </w:rPr>
        <w:t>De las Facturas</w:t>
      </w: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p>
    <w:p w:rsidR="00846CFC" w:rsidRDefault="00846CFC" w:rsidP="00846CF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El BENEFICIARIO</w:t>
      </w:r>
      <w:r w:rsidR="0016767D">
        <w:rPr>
          <w:rFonts w:ascii="Century Gothic" w:hAnsi="Century Gothic"/>
          <w:color w:val="000000" w:themeColor="text1"/>
          <w:sz w:val="20"/>
          <w:szCs w:val="20"/>
        </w:rPr>
        <w:t>, o el SERVIU en su representación,</w:t>
      </w:r>
      <w:r>
        <w:rPr>
          <w:rFonts w:ascii="Century Gothic" w:hAnsi="Century Gothic"/>
          <w:color w:val="000000" w:themeColor="text1"/>
          <w:sz w:val="20"/>
          <w:szCs w:val="20"/>
        </w:rPr>
        <w:t xml:space="preserve"> </w:t>
      </w:r>
      <w:r w:rsidRPr="00297403">
        <w:rPr>
          <w:rFonts w:ascii="Century Gothic" w:hAnsi="Century Gothic"/>
          <w:color w:val="000000" w:themeColor="text1"/>
          <w:sz w:val="20"/>
          <w:szCs w:val="20"/>
        </w:rPr>
        <w:t xml:space="preserve">podrá ejercer el derecho a reclamar del contenido de la factura, contemplado en el artículo 3°, de la ley </w:t>
      </w:r>
      <w:r w:rsidRPr="00297403">
        <w:rPr>
          <w:rFonts w:ascii="Century Gothic" w:eastAsia="Times New Roman" w:hAnsi="Century Gothic" w:cs="Arial"/>
          <w:color w:val="000000" w:themeColor="text1"/>
          <w:sz w:val="20"/>
          <w:szCs w:val="20"/>
          <w:lang w:eastAsia="es-ES"/>
        </w:rPr>
        <w:t>19.983</w:t>
      </w:r>
      <w:r w:rsidRPr="00297403">
        <w:rPr>
          <w:rFonts w:ascii="Century Gothic" w:hAnsi="Century Gothic"/>
          <w:color w:val="000000" w:themeColor="text1"/>
          <w:sz w:val="20"/>
          <w:szCs w:val="20"/>
        </w:rPr>
        <w:t>, sea que ésta fuere presentada por el CONTRATISTA</w:t>
      </w:r>
      <w:r w:rsidRPr="00297403">
        <w:rPr>
          <w:rFonts w:ascii="Century Gothic" w:hAnsi="Century Gothic"/>
          <w:color w:val="000000" w:themeColor="text1"/>
          <w:sz w:val="20"/>
          <w:szCs w:val="20"/>
          <w:lang w:val="es-ES_tradnl"/>
        </w:rPr>
        <w:t xml:space="preserve"> </w:t>
      </w:r>
      <w:r w:rsidRPr="00297403">
        <w:rPr>
          <w:rFonts w:ascii="Century Gothic" w:hAnsi="Century Gothic"/>
          <w:color w:val="000000" w:themeColor="text1"/>
          <w:sz w:val="20"/>
          <w:szCs w:val="20"/>
        </w:rPr>
        <w:t xml:space="preserve">o por la persona natural o jurídica a quien se hubiere cedido o factorizado. </w:t>
      </w:r>
      <w:r>
        <w:rPr>
          <w:rFonts w:ascii="Century Gothic" w:hAnsi="Century Gothic"/>
          <w:color w:val="000000" w:themeColor="text1"/>
          <w:sz w:val="20"/>
          <w:szCs w:val="20"/>
        </w:rPr>
        <w:t>Para tal efecto</w:t>
      </w:r>
      <w:r>
        <w:rPr>
          <w:rFonts w:ascii="Century Gothic" w:eastAsia="Times New Roman" w:hAnsi="Century Gothic" w:cs="Arial"/>
          <w:color w:val="000000" w:themeColor="text1"/>
          <w:sz w:val="20"/>
          <w:szCs w:val="20"/>
          <w:lang w:eastAsia="es-ES"/>
        </w:rPr>
        <w:t xml:space="preserve"> co</w:t>
      </w:r>
      <w:r w:rsidRPr="00297403">
        <w:rPr>
          <w:rFonts w:ascii="Century Gothic" w:hAnsi="Century Gothic"/>
          <w:color w:val="000000" w:themeColor="text1"/>
          <w:sz w:val="20"/>
          <w:szCs w:val="20"/>
        </w:rPr>
        <w:t>municar</w:t>
      </w:r>
      <w:r>
        <w:rPr>
          <w:rFonts w:ascii="Century Gothic" w:hAnsi="Century Gothic"/>
          <w:color w:val="000000" w:themeColor="text1"/>
          <w:sz w:val="20"/>
          <w:szCs w:val="20"/>
        </w:rPr>
        <w:t>á</w:t>
      </w:r>
      <w:r w:rsidRPr="00297403">
        <w:rPr>
          <w:rFonts w:ascii="Century Gothic" w:hAnsi="Century Gothic"/>
          <w:color w:val="000000" w:themeColor="text1"/>
          <w:sz w:val="20"/>
          <w:szCs w:val="20"/>
        </w:rPr>
        <w:t xml:space="preserve"> por escrito al SERVIU</w:t>
      </w:r>
      <w:r>
        <w:rPr>
          <w:rFonts w:ascii="Century Gothic" w:hAnsi="Century Gothic"/>
          <w:color w:val="000000" w:themeColor="text1"/>
          <w:sz w:val="20"/>
          <w:szCs w:val="20"/>
        </w:rPr>
        <w:t xml:space="preserve"> y a la ENTIDAD</w:t>
      </w:r>
      <w:r w:rsidRPr="00297403">
        <w:rPr>
          <w:rFonts w:ascii="Century Gothic" w:hAnsi="Century Gothic"/>
          <w:color w:val="000000" w:themeColor="text1"/>
          <w:sz w:val="20"/>
          <w:szCs w:val="20"/>
        </w:rPr>
        <w:t xml:space="preserve">, </w:t>
      </w:r>
      <w:r>
        <w:rPr>
          <w:rFonts w:ascii="Century Gothic" w:hAnsi="Century Gothic"/>
          <w:color w:val="000000" w:themeColor="text1"/>
          <w:sz w:val="20"/>
          <w:szCs w:val="20"/>
        </w:rPr>
        <w:t xml:space="preserve">el hecho de haber </w:t>
      </w:r>
      <w:r w:rsidRPr="00297403">
        <w:rPr>
          <w:rFonts w:ascii="Century Gothic" w:hAnsi="Century Gothic"/>
          <w:color w:val="000000" w:themeColor="text1"/>
          <w:sz w:val="20"/>
          <w:szCs w:val="20"/>
        </w:rPr>
        <w:t>recib</w:t>
      </w:r>
      <w:r>
        <w:rPr>
          <w:rFonts w:ascii="Century Gothic" w:hAnsi="Century Gothic"/>
          <w:color w:val="000000" w:themeColor="text1"/>
          <w:sz w:val="20"/>
          <w:szCs w:val="20"/>
        </w:rPr>
        <w:t>ido</w:t>
      </w:r>
      <w:r w:rsidRPr="00297403">
        <w:rPr>
          <w:rFonts w:ascii="Century Gothic" w:hAnsi="Century Gothic"/>
          <w:color w:val="000000" w:themeColor="text1"/>
          <w:sz w:val="20"/>
          <w:szCs w:val="20"/>
        </w:rPr>
        <w:t xml:space="preserve"> </w:t>
      </w:r>
      <w:r>
        <w:rPr>
          <w:rFonts w:ascii="Century Gothic" w:hAnsi="Century Gothic"/>
          <w:color w:val="000000" w:themeColor="text1"/>
          <w:sz w:val="20"/>
          <w:szCs w:val="20"/>
        </w:rPr>
        <w:t xml:space="preserve">la factura o </w:t>
      </w:r>
      <w:r w:rsidRPr="00297403">
        <w:rPr>
          <w:rFonts w:ascii="Century Gothic" w:hAnsi="Century Gothic"/>
          <w:color w:val="000000" w:themeColor="text1"/>
          <w:sz w:val="20"/>
          <w:szCs w:val="20"/>
        </w:rPr>
        <w:t xml:space="preserve">la notificación de </w:t>
      </w:r>
      <w:r>
        <w:rPr>
          <w:rFonts w:ascii="Century Gothic" w:hAnsi="Century Gothic"/>
          <w:color w:val="000000" w:themeColor="text1"/>
          <w:sz w:val="20"/>
          <w:szCs w:val="20"/>
        </w:rPr>
        <w:t>su</w:t>
      </w:r>
      <w:r w:rsidRPr="00297403">
        <w:rPr>
          <w:rFonts w:ascii="Century Gothic" w:hAnsi="Century Gothic"/>
          <w:color w:val="000000" w:themeColor="text1"/>
          <w:sz w:val="20"/>
          <w:szCs w:val="20"/>
        </w:rPr>
        <w:t xml:space="preserve"> cesión</w:t>
      </w:r>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o </w:t>
      </w:r>
      <w:proofErr w:type="spellStart"/>
      <w:r w:rsidRPr="00297403">
        <w:rPr>
          <w:rFonts w:ascii="Century Gothic" w:hAnsi="Century Gothic"/>
          <w:color w:val="000000" w:themeColor="text1"/>
          <w:sz w:val="20"/>
          <w:szCs w:val="20"/>
        </w:rPr>
        <w:t>factoring</w:t>
      </w:r>
      <w:proofErr w:type="spellEnd"/>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a más tardar, dentro de los tres días </w:t>
      </w:r>
      <w:r w:rsidRPr="00297403">
        <w:rPr>
          <w:rFonts w:ascii="Century Gothic" w:eastAsia="Times New Roman" w:hAnsi="Century Gothic" w:cs="Arial"/>
          <w:color w:val="000000" w:themeColor="text1"/>
          <w:sz w:val="20"/>
          <w:szCs w:val="20"/>
          <w:lang w:eastAsia="es-ES"/>
        </w:rPr>
        <w:t xml:space="preserve">hábiles </w:t>
      </w:r>
      <w:r w:rsidRPr="00297403">
        <w:rPr>
          <w:rFonts w:ascii="Century Gothic" w:hAnsi="Century Gothic"/>
          <w:color w:val="000000" w:themeColor="text1"/>
          <w:sz w:val="20"/>
          <w:szCs w:val="20"/>
        </w:rPr>
        <w:t>siguientes. El incumplimiento a esta obligación de informar lo hará responsable de cualquier perjuicio que dicha falta le irrogue al SERVIU.</w:t>
      </w:r>
    </w:p>
    <w:p w:rsidR="00846CFC" w:rsidRPr="00297403" w:rsidRDefault="00846CFC" w:rsidP="00846CFC">
      <w:pPr>
        <w:shd w:val="clear" w:color="auto" w:fill="FFFFFF" w:themeFill="background1"/>
        <w:spacing w:after="0" w:line="240" w:lineRule="auto"/>
        <w:jc w:val="both"/>
        <w:rPr>
          <w:rFonts w:ascii="Century Gothic" w:hAnsi="Century Gothic"/>
          <w:color w:val="000000" w:themeColor="text1"/>
          <w:sz w:val="20"/>
          <w:szCs w:val="20"/>
        </w:rPr>
      </w:pP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En el caso que el CONTRATISTA ceda o factorice cualquiera de las facturas que emita, deberá ajustarse estrictamente al procedimiento y formalidades establecidas en la</w:t>
      </w:r>
      <w:r w:rsidRPr="00297403">
        <w:rPr>
          <w:color w:val="000000" w:themeColor="text1"/>
          <w:sz w:val="20"/>
          <w:szCs w:val="20"/>
        </w:rPr>
        <w:t xml:space="preserve"> </w:t>
      </w:r>
      <w:r w:rsidRPr="00297403">
        <w:rPr>
          <w:rFonts w:ascii="Century Gothic" w:hAnsi="Century Gothic"/>
          <w:color w:val="000000" w:themeColor="text1"/>
          <w:sz w:val="20"/>
          <w:szCs w:val="20"/>
        </w:rPr>
        <w:t>Ley 19.983, que Regula la Transferencia y Otorga Mérito Ejecutivo a la Copia de la Factura</w:t>
      </w:r>
      <w:r w:rsidR="00846CFC">
        <w:rPr>
          <w:rFonts w:ascii="Century Gothic" w:hAnsi="Century Gothic"/>
          <w:color w:val="000000" w:themeColor="text1"/>
          <w:sz w:val="20"/>
          <w:szCs w:val="20"/>
        </w:rPr>
        <w:t xml:space="preserve">. </w:t>
      </w:r>
    </w:p>
    <w:p w:rsidR="009F0B86" w:rsidRPr="00297403" w:rsidRDefault="009F0B86" w:rsidP="00297403">
      <w:pPr>
        <w:shd w:val="clear" w:color="auto" w:fill="FFFFFF" w:themeFill="background1"/>
        <w:spacing w:after="0" w:line="240" w:lineRule="auto"/>
        <w:jc w:val="both"/>
        <w:rPr>
          <w:rFonts w:ascii="Century Gothic" w:hAnsi="Century Gothic"/>
          <w:b/>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eastAsia="Times New Roman" w:hAnsi="Century Gothic" w:cs="Arial"/>
          <w:b/>
          <w:bCs/>
          <w:color w:val="000000" w:themeColor="text1"/>
          <w:sz w:val="20"/>
          <w:szCs w:val="20"/>
          <w:lang w:eastAsia="es-ES"/>
        </w:rPr>
        <w:t>DÉCIMO</w:t>
      </w:r>
      <w:r w:rsidR="00CC4B5F">
        <w:rPr>
          <w:rFonts w:ascii="Century Gothic" w:eastAsia="Times New Roman" w:hAnsi="Century Gothic" w:cs="Arial"/>
          <w:b/>
          <w:bCs/>
          <w:color w:val="000000" w:themeColor="text1"/>
          <w:sz w:val="20"/>
          <w:szCs w:val="20"/>
          <w:lang w:eastAsia="es-ES"/>
        </w:rPr>
        <w:t xml:space="preserve"> CUARTA</w:t>
      </w:r>
      <w:r w:rsidRPr="00297403">
        <w:rPr>
          <w:rFonts w:ascii="Century Gothic" w:eastAsia="Times New Roman" w:hAnsi="Century Gothic" w:cs="Arial"/>
          <w:b/>
          <w:bCs/>
          <w:color w:val="000000" w:themeColor="text1"/>
          <w:sz w:val="20"/>
          <w:szCs w:val="20"/>
          <w:lang w:eastAsia="es-ES"/>
        </w:rPr>
        <w:t>:</w:t>
      </w:r>
      <w:r w:rsidRPr="00297403">
        <w:rPr>
          <w:rFonts w:ascii="Century Gothic" w:eastAsia="Times New Roman" w:hAnsi="Century Gothic" w:cs="Arial"/>
          <w:bCs/>
          <w:color w:val="000000" w:themeColor="text1"/>
          <w:sz w:val="20"/>
          <w:szCs w:val="20"/>
          <w:lang w:eastAsia="es-ES"/>
        </w:rPr>
        <w:t xml:space="preserve"> </w:t>
      </w:r>
      <w:r w:rsidRPr="00297403">
        <w:rPr>
          <w:rFonts w:ascii="Century Gothic" w:hAnsi="Century Gothic"/>
          <w:b/>
          <w:color w:val="000000" w:themeColor="text1"/>
          <w:sz w:val="20"/>
          <w:szCs w:val="20"/>
        </w:rPr>
        <w:t>De la Subcontratación</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16767D" w:rsidRPr="0016767D" w:rsidRDefault="0049054C" w:rsidP="0016767D">
      <w:pPr>
        <w:shd w:val="clear" w:color="auto" w:fill="FFFFFF" w:themeFill="background1"/>
        <w:spacing w:after="0" w:line="240" w:lineRule="auto"/>
        <w:jc w:val="both"/>
        <w:rPr>
          <w:rFonts w:ascii="Century Gothic" w:hAnsi="Century Gothic"/>
          <w:color w:val="000000" w:themeColor="text1"/>
          <w:sz w:val="20"/>
          <w:szCs w:val="20"/>
          <w:lang w:val="es-CL"/>
        </w:rPr>
      </w:pPr>
      <w:r w:rsidRPr="00297403">
        <w:rPr>
          <w:rFonts w:ascii="Century Gothic" w:hAnsi="Century Gothic"/>
          <w:color w:val="000000" w:themeColor="text1"/>
          <w:sz w:val="20"/>
          <w:szCs w:val="20"/>
          <w:lang w:val="es-CL"/>
        </w:rPr>
        <w:t>El CONTRATISTA</w:t>
      </w:r>
      <w:r w:rsidRPr="00297403">
        <w:rPr>
          <w:rFonts w:ascii="Century Gothic" w:hAnsi="Century Gothic"/>
          <w:color w:val="000000" w:themeColor="text1"/>
          <w:sz w:val="20"/>
          <w:szCs w:val="20"/>
          <w:lang w:val="es-ES_tradnl"/>
        </w:rPr>
        <w:t xml:space="preserve"> </w:t>
      </w:r>
      <w:r w:rsidRPr="00297403">
        <w:rPr>
          <w:rFonts w:ascii="Century Gothic" w:hAnsi="Century Gothic"/>
          <w:color w:val="000000" w:themeColor="text1"/>
          <w:sz w:val="20"/>
          <w:szCs w:val="20"/>
          <w:lang w:val="es-CL"/>
        </w:rPr>
        <w:t xml:space="preserve">podrá subcontratar parte de las obras que se le han encomendado, previa autorización de la FTO otorgada en el Libro de Inspección, entendiéndose, en todo caso, que el CONTRATISTA es responsable de todas las obligaciones contraídas en virtud del </w:t>
      </w:r>
      <w:r w:rsidRPr="00297403">
        <w:rPr>
          <w:rFonts w:ascii="Century Gothic" w:hAnsi="Century Gothic"/>
          <w:color w:val="000000" w:themeColor="text1"/>
          <w:sz w:val="20"/>
          <w:szCs w:val="20"/>
          <w:lang w:val="es-CL"/>
        </w:rPr>
        <w:lastRenderedPageBreak/>
        <w:t xml:space="preserve">presente contrato, como asimismo del pago de todas las obligaciones laborales y previsionales que el subcontratista no efectúe respecto de los trabajadores que hubieren sido ocupados en </w:t>
      </w:r>
      <w:r w:rsidRPr="00297403">
        <w:rPr>
          <w:rFonts w:ascii="Century Gothic" w:eastAsia="Times New Roman" w:hAnsi="Century Gothic" w:cs="Arial"/>
          <w:color w:val="000000" w:themeColor="text1"/>
          <w:sz w:val="20"/>
          <w:szCs w:val="20"/>
          <w:lang w:val="es-CL" w:eastAsia="es-ES"/>
        </w:rPr>
        <w:t xml:space="preserve">la ejecución de </w:t>
      </w:r>
      <w:r w:rsidRPr="00297403">
        <w:rPr>
          <w:rFonts w:ascii="Century Gothic" w:hAnsi="Century Gothic"/>
          <w:color w:val="000000" w:themeColor="text1"/>
          <w:sz w:val="20"/>
          <w:szCs w:val="20"/>
          <w:lang w:val="es-CL"/>
        </w:rPr>
        <w:t>las obras.</w:t>
      </w:r>
      <w:r w:rsidR="0016767D" w:rsidRPr="0016767D">
        <w:rPr>
          <w:rFonts w:ascii="Century Gothic" w:hAnsi="Century Gothic"/>
          <w:color w:val="000000" w:themeColor="text1"/>
          <w:sz w:val="20"/>
          <w:szCs w:val="20"/>
          <w:lang w:val="es-CL"/>
        </w:rPr>
        <w:t xml:space="preserve"> </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r w:rsidRPr="00297403">
        <w:rPr>
          <w:rFonts w:ascii="Century Gothic" w:hAnsi="Century Gothic"/>
          <w:color w:val="000000" w:themeColor="text1"/>
          <w:sz w:val="20"/>
          <w:szCs w:val="20"/>
          <w:lang w:val="es-CL"/>
        </w:rPr>
        <w:t xml:space="preserve">En caso que la normativa vigente exija para la ejecución de determinadas obras la inscripción en Registros Especiales, el subcontratista que las ejecute deberá contar con la inscripción que corresponda. </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r w:rsidRPr="00297403">
        <w:rPr>
          <w:rFonts w:ascii="Century Gothic" w:hAnsi="Century Gothic"/>
          <w:color w:val="000000" w:themeColor="text1"/>
          <w:sz w:val="20"/>
          <w:szCs w:val="20"/>
          <w:lang w:val="es-CL"/>
        </w:rPr>
        <w:t xml:space="preserve">Si durante el desarrollo del contrato se determina que el CONTRATISTA tiene subcontratos no autorizados, se procederá conforme a los términos previstos en la </w:t>
      </w:r>
      <w:r w:rsidRPr="00C634C3">
        <w:rPr>
          <w:rFonts w:ascii="Century Gothic" w:hAnsi="Century Gothic"/>
          <w:color w:val="000000" w:themeColor="text1"/>
          <w:sz w:val="20"/>
          <w:szCs w:val="20"/>
          <w:lang w:val="es-CL"/>
        </w:rPr>
        <w:t>cláusula</w:t>
      </w:r>
      <w:r w:rsidR="00C634C3">
        <w:rPr>
          <w:rFonts w:ascii="Century Gothic" w:hAnsi="Century Gothic"/>
          <w:color w:val="000000" w:themeColor="text1"/>
          <w:sz w:val="20"/>
          <w:szCs w:val="20"/>
          <w:lang w:val="es-CL"/>
        </w:rPr>
        <w:t xml:space="preserve"> décimo séptima </w:t>
      </w:r>
      <w:r w:rsidRPr="00297403">
        <w:rPr>
          <w:rFonts w:ascii="Century Gothic" w:hAnsi="Century Gothic"/>
          <w:color w:val="000000" w:themeColor="text1"/>
          <w:sz w:val="20"/>
          <w:szCs w:val="20"/>
          <w:lang w:val="es-CL"/>
        </w:rPr>
        <w:t xml:space="preserve">del presente instrumento. </w:t>
      </w:r>
    </w:p>
    <w:p w:rsidR="0049054C" w:rsidRPr="00297403" w:rsidRDefault="0049054C" w:rsidP="0049054C">
      <w:pPr>
        <w:shd w:val="clear" w:color="auto" w:fill="FFFFFF" w:themeFill="background1"/>
        <w:tabs>
          <w:tab w:val="left" w:pos="1440"/>
        </w:tabs>
        <w:spacing w:after="0" w:line="240" w:lineRule="auto"/>
        <w:jc w:val="both"/>
        <w:rPr>
          <w:rFonts w:ascii="Century Gothic" w:eastAsia="Times New Roman" w:hAnsi="Century Gothic" w:cs="Arial"/>
          <w:b/>
          <w:bCs/>
          <w:color w:val="000000" w:themeColor="text1"/>
          <w:sz w:val="20"/>
          <w:szCs w:val="20"/>
          <w:lang w:val="es-CL" w:eastAsia="es-ES"/>
        </w:rPr>
      </w:pPr>
    </w:p>
    <w:p w:rsidR="009C65DF" w:rsidRPr="00297403" w:rsidRDefault="00E5063B" w:rsidP="00297403">
      <w:pPr>
        <w:shd w:val="clear" w:color="auto" w:fill="FFFFFF" w:themeFill="background1"/>
        <w:spacing w:after="0" w:line="240" w:lineRule="auto"/>
        <w:jc w:val="both"/>
        <w:rPr>
          <w:rFonts w:ascii="Century Gothic" w:hAnsi="Century Gothic"/>
          <w:b/>
          <w:color w:val="000000" w:themeColor="text1"/>
          <w:sz w:val="20"/>
          <w:szCs w:val="20"/>
        </w:rPr>
      </w:pPr>
      <w:r w:rsidRPr="00297403">
        <w:rPr>
          <w:rFonts w:ascii="Century Gothic" w:hAnsi="Century Gothic"/>
          <w:b/>
          <w:color w:val="000000" w:themeColor="text1"/>
          <w:sz w:val="20"/>
          <w:szCs w:val="20"/>
        </w:rPr>
        <w:t>DÉCIMA</w:t>
      </w:r>
      <w:r w:rsidR="0049054C">
        <w:rPr>
          <w:rFonts w:ascii="Century Gothic" w:hAnsi="Century Gothic"/>
          <w:b/>
          <w:color w:val="000000" w:themeColor="text1"/>
          <w:sz w:val="20"/>
          <w:szCs w:val="20"/>
        </w:rPr>
        <w:t xml:space="preserve"> </w:t>
      </w:r>
      <w:r w:rsidR="0016767D">
        <w:rPr>
          <w:rFonts w:ascii="Century Gothic" w:hAnsi="Century Gothic"/>
          <w:b/>
          <w:color w:val="000000" w:themeColor="text1"/>
          <w:sz w:val="20"/>
          <w:szCs w:val="20"/>
        </w:rPr>
        <w:t>QUIN</w:t>
      </w:r>
      <w:r w:rsidR="0049054C">
        <w:rPr>
          <w:rFonts w:ascii="Century Gothic" w:hAnsi="Century Gothic"/>
          <w:b/>
          <w:color w:val="000000" w:themeColor="text1"/>
          <w:sz w:val="20"/>
          <w:szCs w:val="20"/>
        </w:rPr>
        <w:t>TA</w:t>
      </w:r>
      <w:r w:rsidR="009C65DF" w:rsidRPr="00297403">
        <w:rPr>
          <w:rFonts w:ascii="Century Gothic" w:hAnsi="Century Gothic"/>
          <w:b/>
          <w:color w:val="000000" w:themeColor="text1"/>
          <w:sz w:val="20"/>
          <w:szCs w:val="20"/>
        </w:rPr>
        <w:t>:</w:t>
      </w:r>
      <w:r w:rsidR="009C65DF" w:rsidRPr="00297403">
        <w:rPr>
          <w:rFonts w:ascii="Century Gothic" w:hAnsi="Century Gothic"/>
          <w:color w:val="000000" w:themeColor="text1"/>
          <w:sz w:val="20"/>
          <w:szCs w:val="20"/>
        </w:rPr>
        <w:t xml:space="preserve"> </w:t>
      </w:r>
      <w:r w:rsidR="009C65DF" w:rsidRPr="00297403">
        <w:rPr>
          <w:rFonts w:ascii="Century Gothic" w:hAnsi="Century Gothic"/>
          <w:b/>
          <w:color w:val="000000" w:themeColor="text1"/>
          <w:sz w:val="20"/>
          <w:szCs w:val="20"/>
        </w:rPr>
        <w:t xml:space="preserve">Obligaciones laborales y </w:t>
      </w:r>
      <w:r w:rsidR="0016767D">
        <w:rPr>
          <w:rFonts w:ascii="Century Gothic" w:hAnsi="Century Gothic"/>
          <w:b/>
          <w:color w:val="000000" w:themeColor="text1"/>
          <w:sz w:val="20"/>
          <w:szCs w:val="20"/>
        </w:rPr>
        <w:t>previsionales del contratista</w:t>
      </w:r>
    </w:p>
    <w:p w:rsidR="0049054C" w:rsidRDefault="0049054C" w:rsidP="00297403">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lang w:val="es-CL"/>
        </w:rPr>
      </w:pPr>
    </w:p>
    <w:p w:rsidR="003B710C" w:rsidRPr="003B710C" w:rsidRDefault="007F3B90" w:rsidP="003B710C">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lang w:val="es-CL"/>
        </w:rPr>
      </w:pPr>
      <w:r w:rsidRPr="00297403">
        <w:rPr>
          <w:rFonts w:ascii="Century Gothic" w:hAnsi="Century Gothic"/>
          <w:color w:val="000000" w:themeColor="text1"/>
          <w:sz w:val="20"/>
          <w:szCs w:val="20"/>
          <w:lang w:val="es-CL"/>
        </w:rPr>
        <w:t xml:space="preserve">El </w:t>
      </w:r>
      <w:r w:rsidR="00060495" w:rsidRPr="00297403">
        <w:rPr>
          <w:rFonts w:ascii="Century Gothic" w:hAnsi="Century Gothic"/>
          <w:color w:val="000000" w:themeColor="text1"/>
          <w:sz w:val="20"/>
          <w:szCs w:val="20"/>
          <w:lang w:val="es-CL"/>
        </w:rPr>
        <w:t>BENEFICARIO</w:t>
      </w:r>
      <w:r w:rsidR="009C65DF" w:rsidRPr="00297403">
        <w:rPr>
          <w:rFonts w:ascii="Century Gothic" w:hAnsi="Century Gothic"/>
          <w:color w:val="000000" w:themeColor="text1"/>
          <w:sz w:val="20"/>
          <w:szCs w:val="20"/>
          <w:lang w:val="es-CL"/>
        </w:rPr>
        <w:t xml:space="preserve"> </w:t>
      </w:r>
      <w:r w:rsidR="00F757C4" w:rsidRPr="00297403">
        <w:rPr>
          <w:rFonts w:ascii="Century Gothic" w:hAnsi="Century Gothic"/>
          <w:color w:val="000000" w:themeColor="text1"/>
          <w:sz w:val="20"/>
          <w:szCs w:val="20"/>
        </w:rPr>
        <w:t>faculta al FTO para que en su</w:t>
      </w:r>
      <w:r w:rsidR="0016767D">
        <w:rPr>
          <w:rFonts w:ascii="Century Gothic" w:hAnsi="Century Gothic"/>
          <w:color w:val="000000" w:themeColor="text1"/>
          <w:sz w:val="20"/>
          <w:szCs w:val="20"/>
        </w:rPr>
        <w:t xml:space="preserve"> nombre</w:t>
      </w:r>
      <w:r w:rsidR="00F757C4" w:rsidRPr="00297403">
        <w:rPr>
          <w:rFonts w:ascii="Century Gothic" w:hAnsi="Century Gothic"/>
          <w:color w:val="000000" w:themeColor="text1"/>
          <w:sz w:val="20"/>
          <w:szCs w:val="20"/>
        </w:rPr>
        <w:t xml:space="preserve"> y representación haga </w:t>
      </w:r>
      <w:r w:rsidR="009C65DF" w:rsidRPr="00297403">
        <w:rPr>
          <w:rFonts w:ascii="Century Gothic" w:hAnsi="Century Gothic"/>
          <w:color w:val="000000" w:themeColor="text1"/>
          <w:sz w:val="20"/>
          <w:szCs w:val="20"/>
          <w:lang w:val="es-CL"/>
        </w:rPr>
        <w:t>efectivo el derecho a ser informado y el derecho de retención a que se refiere el artículo 183-C del Código del Trabajo</w:t>
      </w:r>
      <w:r w:rsidR="005458BF" w:rsidRPr="00297403">
        <w:rPr>
          <w:rFonts w:ascii="Century Gothic" w:hAnsi="Century Gothic"/>
          <w:color w:val="000000" w:themeColor="text1"/>
          <w:sz w:val="20"/>
          <w:szCs w:val="20"/>
          <w:lang w:val="es-CL"/>
        </w:rPr>
        <w:t>.</w:t>
      </w:r>
      <w:r w:rsidR="009C65DF" w:rsidRPr="00297403">
        <w:rPr>
          <w:rFonts w:ascii="Century Gothic" w:hAnsi="Century Gothic"/>
          <w:color w:val="000000" w:themeColor="text1"/>
          <w:sz w:val="20"/>
          <w:szCs w:val="20"/>
          <w:lang w:val="es-CL"/>
        </w:rPr>
        <w:t xml:space="preserve"> En consecuencia, el CONTRATISTA </w:t>
      </w:r>
      <w:r w:rsidR="003B710C">
        <w:rPr>
          <w:rFonts w:ascii="Century Gothic" w:hAnsi="Century Gothic"/>
          <w:color w:val="000000" w:themeColor="text1"/>
          <w:sz w:val="20"/>
          <w:szCs w:val="20"/>
          <w:lang w:val="es-CL"/>
        </w:rPr>
        <w:t>al solicitar</w:t>
      </w:r>
      <w:r w:rsidR="003B710C" w:rsidRPr="003B710C">
        <w:rPr>
          <w:rFonts w:ascii="Century Gothic" w:hAnsi="Century Gothic"/>
          <w:color w:val="000000" w:themeColor="text1"/>
          <w:sz w:val="20"/>
          <w:szCs w:val="20"/>
          <w:lang w:val="es-CL"/>
        </w:rPr>
        <w:t xml:space="preserve"> cualquier pago, anticipo, o </w:t>
      </w:r>
      <w:r w:rsidR="003B710C">
        <w:rPr>
          <w:rFonts w:ascii="Century Gothic" w:hAnsi="Century Gothic"/>
          <w:color w:val="000000" w:themeColor="text1"/>
          <w:sz w:val="20"/>
          <w:szCs w:val="20"/>
          <w:lang w:val="es-CL"/>
        </w:rPr>
        <w:t xml:space="preserve">la </w:t>
      </w:r>
      <w:r w:rsidR="003B710C" w:rsidRPr="003B710C">
        <w:rPr>
          <w:rFonts w:ascii="Century Gothic" w:hAnsi="Century Gothic"/>
          <w:color w:val="000000" w:themeColor="text1"/>
          <w:sz w:val="20"/>
          <w:szCs w:val="20"/>
          <w:lang w:val="es-CL"/>
        </w:rPr>
        <w:t>devol</w:t>
      </w:r>
      <w:r w:rsidR="003B710C">
        <w:rPr>
          <w:rFonts w:ascii="Century Gothic" w:hAnsi="Century Gothic"/>
          <w:color w:val="000000" w:themeColor="text1"/>
          <w:sz w:val="20"/>
          <w:szCs w:val="20"/>
          <w:lang w:val="es-CL"/>
        </w:rPr>
        <w:t>ución de</w:t>
      </w:r>
      <w:r w:rsidR="003B710C" w:rsidRPr="003B710C">
        <w:rPr>
          <w:rFonts w:ascii="Century Gothic" w:hAnsi="Century Gothic"/>
          <w:color w:val="000000" w:themeColor="text1"/>
          <w:sz w:val="20"/>
          <w:szCs w:val="20"/>
          <w:lang w:val="es-CL"/>
        </w:rPr>
        <w:t xml:space="preserve"> garantías, </w:t>
      </w:r>
      <w:r w:rsidR="003B710C" w:rsidRPr="00297403">
        <w:rPr>
          <w:rFonts w:ascii="Century Gothic" w:hAnsi="Century Gothic"/>
          <w:color w:val="000000" w:themeColor="text1"/>
          <w:sz w:val="20"/>
          <w:szCs w:val="20"/>
          <w:lang w:val="es-CL"/>
        </w:rPr>
        <w:t>deberá acreditar</w:t>
      </w:r>
      <w:r w:rsidR="003B710C" w:rsidRPr="003B710C">
        <w:rPr>
          <w:rFonts w:ascii="Century Gothic" w:hAnsi="Century Gothic"/>
          <w:color w:val="000000" w:themeColor="text1"/>
          <w:sz w:val="20"/>
          <w:szCs w:val="20"/>
          <w:lang w:val="es-CL"/>
        </w:rPr>
        <w:t xml:space="preserve">, mediante un certificado </w:t>
      </w:r>
      <w:r w:rsidR="008E061F">
        <w:rPr>
          <w:rFonts w:ascii="Century Gothic" w:hAnsi="Century Gothic"/>
          <w:color w:val="000000" w:themeColor="text1"/>
          <w:sz w:val="20"/>
          <w:szCs w:val="20"/>
          <w:lang w:val="es-CL"/>
        </w:rPr>
        <w:t>emitido por</w:t>
      </w:r>
      <w:r w:rsidR="003B710C" w:rsidRPr="003B710C">
        <w:rPr>
          <w:rFonts w:ascii="Century Gothic" w:hAnsi="Century Gothic"/>
          <w:color w:val="000000" w:themeColor="text1"/>
          <w:sz w:val="20"/>
          <w:szCs w:val="20"/>
          <w:lang w:val="es-CL"/>
        </w:rPr>
        <w:t xml:space="preserve"> la Inspección del Trabajo</w:t>
      </w:r>
      <w:r w:rsidR="008E061F">
        <w:rPr>
          <w:rFonts w:ascii="Century Gothic" w:hAnsi="Century Gothic"/>
          <w:color w:val="000000" w:themeColor="text1"/>
          <w:sz w:val="20"/>
          <w:szCs w:val="20"/>
          <w:lang w:val="es-CL"/>
        </w:rPr>
        <w:t xml:space="preserve"> </w:t>
      </w:r>
      <w:r w:rsidR="003B710C" w:rsidRPr="003B710C">
        <w:rPr>
          <w:rFonts w:ascii="Century Gothic" w:hAnsi="Century Gothic"/>
          <w:color w:val="000000" w:themeColor="text1"/>
          <w:sz w:val="20"/>
          <w:szCs w:val="20"/>
          <w:lang w:val="es-CL"/>
        </w:rPr>
        <w:t xml:space="preserve">el cumplimiento de </w:t>
      </w:r>
      <w:r w:rsidR="003B710C">
        <w:rPr>
          <w:rFonts w:ascii="Century Gothic" w:hAnsi="Century Gothic"/>
          <w:color w:val="000000" w:themeColor="text1"/>
          <w:sz w:val="20"/>
          <w:szCs w:val="20"/>
          <w:lang w:val="es-CL"/>
        </w:rPr>
        <w:t xml:space="preserve">las </w:t>
      </w:r>
      <w:r w:rsidR="003B710C" w:rsidRPr="003B710C">
        <w:rPr>
          <w:rFonts w:ascii="Century Gothic" w:hAnsi="Century Gothic"/>
          <w:color w:val="000000" w:themeColor="text1"/>
          <w:sz w:val="20"/>
          <w:szCs w:val="20"/>
          <w:lang w:val="es-CL"/>
        </w:rPr>
        <w:t>obligaciones laborales y previsionales</w:t>
      </w:r>
      <w:r w:rsidR="008E061F">
        <w:rPr>
          <w:rFonts w:ascii="Century Gothic" w:hAnsi="Century Gothic"/>
          <w:color w:val="000000" w:themeColor="text1"/>
          <w:sz w:val="20"/>
          <w:szCs w:val="20"/>
          <w:lang w:val="es-CL"/>
        </w:rPr>
        <w:t xml:space="preserve"> con sus trabajadores</w:t>
      </w:r>
      <w:r w:rsidR="003B710C" w:rsidRPr="003B710C">
        <w:rPr>
          <w:rFonts w:ascii="Century Gothic" w:hAnsi="Century Gothic"/>
          <w:color w:val="000000" w:themeColor="text1"/>
          <w:sz w:val="20"/>
          <w:szCs w:val="20"/>
          <w:lang w:val="es-CL"/>
        </w:rPr>
        <w:t xml:space="preserve">, </w:t>
      </w:r>
      <w:r w:rsidR="008E061F">
        <w:rPr>
          <w:rFonts w:ascii="Century Gothic" w:hAnsi="Century Gothic"/>
          <w:color w:val="000000" w:themeColor="text1"/>
          <w:sz w:val="20"/>
          <w:szCs w:val="20"/>
          <w:lang w:val="es-CL"/>
        </w:rPr>
        <w:t xml:space="preserve">como las de sus subcontratistas, </w:t>
      </w:r>
      <w:r w:rsidR="003B710C" w:rsidRPr="003B710C">
        <w:rPr>
          <w:rFonts w:ascii="Century Gothic" w:hAnsi="Century Gothic"/>
          <w:color w:val="000000" w:themeColor="text1"/>
          <w:sz w:val="20"/>
          <w:szCs w:val="20"/>
          <w:lang w:val="es-CL"/>
        </w:rPr>
        <w:t xml:space="preserve">en el </w:t>
      </w:r>
      <w:r w:rsidR="008E061F">
        <w:rPr>
          <w:rFonts w:ascii="Century Gothic" w:hAnsi="Century Gothic"/>
          <w:color w:val="000000" w:themeColor="text1"/>
          <w:sz w:val="20"/>
          <w:szCs w:val="20"/>
          <w:lang w:val="es-CL"/>
        </w:rPr>
        <w:t>periodo</w:t>
      </w:r>
      <w:r w:rsidR="003B710C" w:rsidRPr="003B710C">
        <w:rPr>
          <w:rFonts w:ascii="Century Gothic" w:hAnsi="Century Gothic"/>
          <w:color w:val="000000" w:themeColor="text1"/>
          <w:sz w:val="20"/>
          <w:szCs w:val="20"/>
          <w:lang w:val="es-CL"/>
        </w:rPr>
        <w:t xml:space="preserve"> en que se ejecutaron las tareas que se están cobrando. </w:t>
      </w:r>
    </w:p>
    <w:p w:rsidR="009C65DF" w:rsidRPr="00297403" w:rsidRDefault="009C65DF" w:rsidP="00297403">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p>
    <w:p w:rsidR="009C65DF" w:rsidRPr="00297403" w:rsidRDefault="009C65DF" w:rsidP="00297403">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Será de cargo exclusivo del CONTRATISTA cualquier pago,</w:t>
      </w:r>
      <w:r w:rsidRPr="00297403">
        <w:rPr>
          <w:rFonts w:ascii="Century Gothic" w:hAnsi="Century Gothic"/>
          <w:b/>
          <w:color w:val="000000" w:themeColor="text1"/>
          <w:sz w:val="20"/>
          <w:szCs w:val="20"/>
        </w:rPr>
        <w:t xml:space="preserve"> </w:t>
      </w:r>
      <w:r w:rsidRPr="00297403">
        <w:rPr>
          <w:rFonts w:ascii="Century Gothic" w:hAnsi="Century Gothic"/>
          <w:color w:val="000000" w:themeColor="text1"/>
          <w:sz w:val="20"/>
          <w:szCs w:val="20"/>
        </w:rPr>
        <w:t xml:space="preserve">multa o sanción pecuniaria, o indemnización de cualquier especie que éste deba pagar por causa o como consecuencia de omisión o incumplimiento de las obligaciones laborales, previsionales y de las demás que se deriven de su calidad de empleador, respecto de sus trabajadores o de los trabajadores de los subcontratistas. En caso que el </w:t>
      </w:r>
      <w:r w:rsidR="00BA4684" w:rsidRPr="00297403">
        <w:rPr>
          <w:rFonts w:ascii="Century Gothic" w:hAnsi="Century Gothic"/>
          <w:color w:val="000000" w:themeColor="text1"/>
          <w:sz w:val="20"/>
          <w:szCs w:val="20"/>
        </w:rPr>
        <w:t>SERVIU</w:t>
      </w:r>
      <w:r w:rsidRPr="00297403">
        <w:rPr>
          <w:rFonts w:ascii="Century Gothic" w:hAnsi="Century Gothic"/>
          <w:color w:val="000000" w:themeColor="text1"/>
          <w:sz w:val="20"/>
          <w:szCs w:val="20"/>
        </w:rPr>
        <w:t xml:space="preserve"> y/</w:t>
      </w:r>
      <w:r w:rsidR="00060495" w:rsidRPr="00297403">
        <w:rPr>
          <w:rFonts w:ascii="Century Gothic" w:hAnsi="Century Gothic"/>
          <w:color w:val="000000" w:themeColor="text1"/>
          <w:sz w:val="20"/>
          <w:szCs w:val="20"/>
        </w:rPr>
        <w:t xml:space="preserve"> o el BENEFICIARIO</w:t>
      </w:r>
      <w:r w:rsidRPr="00297403">
        <w:rPr>
          <w:rFonts w:ascii="Century Gothic" w:hAnsi="Century Gothic"/>
          <w:color w:val="000000" w:themeColor="text1"/>
          <w:sz w:val="20"/>
          <w:szCs w:val="20"/>
        </w:rPr>
        <w:t xml:space="preserve"> se vieran obligados a cualquier desembolso por tales conceptos, queda expresamente establecido que tendrán derecho a reembolsarse de las cantidades que corresponda, deduciéndolas de las sumas que se deban pagar al CONTRATIST</w:t>
      </w:r>
      <w:r w:rsidR="00711A2F" w:rsidRPr="00297403">
        <w:rPr>
          <w:rFonts w:ascii="Century Gothic" w:hAnsi="Century Gothic"/>
          <w:color w:val="000000" w:themeColor="text1"/>
          <w:sz w:val="20"/>
          <w:szCs w:val="20"/>
        </w:rPr>
        <w:t>A</w:t>
      </w:r>
      <w:r w:rsidRPr="00297403">
        <w:rPr>
          <w:rFonts w:ascii="Century Gothic" w:hAnsi="Century Gothic"/>
          <w:color w:val="000000" w:themeColor="text1"/>
          <w:sz w:val="20"/>
          <w:szCs w:val="20"/>
        </w:rPr>
        <w:t xml:space="preserve">, de las retenciones o de las garantías que obren en poder del </w:t>
      </w:r>
      <w:r w:rsidR="00BA4684" w:rsidRPr="00297403">
        <w:rPr>
          <w:rFonts w:ascii="Century Gothic" w:hAnsi="Century Gothic"/>
          <w:color w:val="000000" w:themeColor="text1"/>
          <w:sz w:val="20"/>
          <w:szCs w:val="20"/>
        </w:rPr>
        <w:t>SERVIU</w:t>
      </w:r>
      <w:r w:rsidRPr="00297403">
        <w:rPr>
          <w:rFonts w:ascii="Century Gothic" w:hAnsi="Century Gothic"/>
          <w:color w:val="000000" w:themeColor="text1"/>
          <w:sz w:val="20"/>
          <w:szCs w:val="20"/>
        </w:rPr>
        <w:t>.</w:t>
      </w:r>
    </w:p>
    <w:p w:rsidR="009C65DF" w:rsidRPr="00297403" w:rsidRDefault="009C65DF" w:rsidP="00297403">
      <w:pPr>
        <w:shd w:val="clear" w:color="auto" w:fill="FFFFFF" w:themeFill="background1"/>
        <w:autoSpaceDE w:val="0"/>
        <w:autoSpaceDN w:val="0"/>
        <w:adjustRightInd w:val="0"/>
        <w:spacing w:after="0" w:line="240" w:lineRule="auto"/>
        <w:jc w:val="both"/>
        <w:rPr>
          <w:rFonts w:ascii="Century Gothic" w:hAnsi="Century Gothic"/>
          <w:b/>
          <w:color w:val="000000" w:themeColor="text1"/>
          <w:sz w:val="20"/>
          <w:szCs w:val="20"/>
          <w:lang w:val="es-CL"/>
        </w:rPr>
      </w:pPr>
    </w:p>
    <w:p w:rsidR="0049054C"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b/>
          <w:color w:val="000000" w:themeColor="text1"/>
          <w:sz w:val="20"/>
          <w:szCs w:val="20"/>
        </w:rPr>
        <w:t xml:space="preserve">DÉCIMO </w:t>
      </w:r>
      <w:r w:rsidR="008E061F">
        <w:rPr>
          <w:rFonts w:ascii="Century Gothic" w:hAnsi="Century Gothic"/>
          <w:b/>
          <w:color w:val="000000" w:themeColor="text1"/>
          <w:sz w:val="20"/>
          <w:szCs w:val="20"/>
        </w:rPr>
        <w:t>SEX</w:t>
      </w:r>
      <w:r>
        <w:rPr>
          <w:rFonts w:ascii="Century Gothic" w:hAnsi="Century Gothic"/>
          <w:b/>
          <w:color w:val="000000" w:themeColor="text1"/>
          <w:sz w:val="20"/>
          <w:szCs w:val="20"/>
        </w:rPr>
        <w:t xml:space="preserve">TA: </w:t>
      </w:r>
      <w:r w:rsidRPr="0049054C">
        <w:rPr>
          <w:rFonts w:ascii="Century Gothic" w:hAnsi="Century Gothic"/>
          <w:b/>
          <w:color w:val="000000" w:themeColor="text1"/>
          <w:sz w:val="20"/>
          <w:szCs w:val="20"/>
        </w:rPr>
        <w:t>Modificaciones Del Contrato</w:t>
      </w:r>
      <w:r>
        <w:rPr>
          <w:rFonts w:ascii="Century Gothic" w:hAnsi="Century Gothic"/>
          <w:color w:val="000000" w:themeColor="text1"/>
          <w:sz w:val="20"/>
          <w:szCs w:val="20"/>
        </w:rPr>
        <w:t xml:space="preserve"> </w:t>
      </w:r>
    </w:p>
    <w:p w:rsidR="0049054C"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eastAsia="Times New Roman" w:hAnsi="Century Gothic" w:cs="Courier New"/>
          <w:color w:val="000000" w:themeColor="text1"/>
          <w:sz w:val="20"/>
          <w:szCs w:val="20"/>
          <w:lang w:val="es-CL" w:eastAsia="es-CL"/>
        </w:rPr>
      </w:pPr>
      <w:r w:rsidRPr="00297403">
        <w:rPr>
          <w:rFonts w:ascii="Century Gothic" w:hAnsi="Century Gothic"/>
          <w:color w:val="000000" w:themeColor="text1"/>
          <w:sz w:val="20"/>
          <w:szCs w:val="20"/>
        </w:rPr>
        <w:t xml:space="preserve">En el evento que durante la ejecución del contrato se determine la necesidad de </w:t>
      </w:r>
      <w:r>
        <w:rPr>
          <w:rFonts w:ascii="Century Gothic" w:hAnsi="Century Gothic"/>
          <w:color w:val="000000" w:themeColor="text1"/>
          <w:sz w:val="20"/>
          <w:szCs w:val="20"/>
        </w:rPr>
        <w:t xml:space="preserve">efectuar </w:t>
      </w:r>
      <w:r w:rsidRPr="00297403">
        <w:rPr>
          <w:rFonts w:ascii="Century Gothic" w:hAnsi="Century Gothic"/>
          <w:color w:val="000000" w:themeColor="text1"/>
          <w:sz w:val="20"/>
          <w:szCs w:val="20"/>
        </w:rPr>
        <w:t>modifica</w:t>
      </w:r>
      <w:r>
        <w:rPr>
          <w:rFonts w:ascii="Century Gothic" w:hAnsi="Century Gothic"/>
          <w:color w:val="000000" w:themeColor="text1"/>
          <w:sz w:val="20"/>
          <w:szCs w:val="20"/>
        </w:rPr>
        <w:t>ciones</w:t>
      </w:r>
      <w:r w:rsidRPr="00297403">
        <w:rPr>
          <w:rFonts w:ascii="Century Gothic" w:hAnsi="Century Gothic"/>
          <w:color w:val="000000" w:themeColor="text1"/>
          <w:sz w:val="20"/>
          <w:szCs w:val="20"/>
        </w:rPr>
        <w:t xml:space="preserve"> </w:t>
      </w:r>
      <w:r>
        <w:rPr>
          <w:rFonts w:ascii="Century Gothic" w:hAnsi="Century Gothic"/>
          <w:color w:val="000000" w:themeColor="text1"/>
          <w:sz w:val="20"/>
          <w:szCs w:val="20"/>
        </w:rPr>
        <w:t>a</w:t>
      </w:r>
      <w:r w:rsidRPr="00297403">
        <w:rPr>
          <w:rFonts w:ascii="Century Gothic" w:hAnsi="Century Gothic"/>
          <w:color w:val="000000" w:themeColor="text1"/>
          <w:sz w:val="20"/>
          <w:szCs w:val="20"/>
        </w:rPr>
        <w:t>l Proyecto</w:t>
      </w:r>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w:t>
      </w:r>
      <w:r>
        <w:rPr>
          <w:rFonts w:ascii="Century Gothic" w:hAnsi="Century Gothic"/>
          <w:color w:val="000000" w:themeColor="text1"/>
          <w:sz w:val="20"/>
          <w:szCs w:val="20"/>
        </w:rPr>
        <w:t xml:space="preserve">se estará a lo dispuesto en los </w:t>
      </w:r>
      <w:r w:rsidRPr="00297403">
        <w:rPr>
          <w:rFonts w:ascii="Century Gothic" w:eastAsia="Times New Roman" w:hAnsi="Century Gothic" w:cs="Courier New"/>
          <w:color w:val="000000" w:themeColor="text1"/>
          <w:sz w:val="20"/>
          <w:szCs w:val="20"/>
          <w:lang w:val="es-CL" w:eastAsia="es-CL"/>
        </w:rPr>
        <w:t>artículo</w:t>
      </w:r>
      <w:r>
        <w:rPr>
          <w:rFonts w:ascii="Century Gothic" w:eastAsia="Times New Roman" w:hAnsi="Century Gothic" w:cs="Courier New"/>
          <w:color w:val="000000" w:themeColor="text1"/>
          <w:sz w:val="20"/>
          <w:szCs w:val="20"/>
          <w:lang w:val="es-CL" w:eastAsia="es-CL"/>
        </w:rPr>
        <w:t>s</w:t>
      </w:r>
      <w:r w:rsidRPr="00297403">
        <w:rPr>
          <w:rFonts w:ascii="Century Gothic" w:eastAsia="Times New Roman" w:hAnsi="Century Gothic" w:cs="Courier New"/>
          <w:color w:val="000000" w:themeColor="text1"/>
          <w:sz w:val="20"/>
          <w:szCs w:val="20"/>
          <w:lang w:val="es-CL" w:eastAsia="es-CL"/>
        </w:rPr>
        <w:t xml:space="preserve"> 32 </w:t>
      </w:r>
      <w:r>
        <w:rPr>
          <w:rFonts w:ascii="Century Gothic" w:eastAsia="Times New Roman" w:hAnsi="Century Gothic" w:cs="Courier New"/>
          <w:color w:val="000000" w:themeColor="text1"/>
          <w:sz w:val="20"/>
          <w:szCs w:val="20"/>
          <w:lang w:val="es-CL" w:eastAsia="es-CL"/>
        </w:rPr>
        <w:t xml:space="preserve">y 33 </w:t>
      </w:r>
      <w:r w:rsidRPr="00297403">
        <w:rPr>
          <w:rFonts w:ascii="Century Gothic" w:eastAsia="Times New Roman" w:hAnsi="Century Gothic" w:cs="Courier New"/>
          <w:color w:val="000000" w:themeColor="text1"/>
          <w:sz w:val="20"/>
          <w:szCs w:val="20"/>
          <w:lang w:val="es-CL" w:eastAsia="es-CL"/>
        </w:rPr>
        <w:t>del D.S. N°27, debiendo</w:t>
      </w:r>
      <w:r>
        <w:rPr>
          <w:rFonts w:ascii="Century Gothic" w:eastAsia="Times New Roman" w:hAnsi="Century Gothic" w:cs="Courier New"/>
          <w:color w:val="000000" w:themeColor="text1"/>
          <w:sz w:val="20"/>
          <w:szCs w:val="20"/>
          <w:lang w:val="es-CL" w:eastAsia="es-CL"/>
        </w:rPr>
        <w:t xml:space="preserve"> dichas obras </w:t>
      </w:r>
      <w:r w:rsidRPr="00297403">
        <w:rPr>
          <w:rFonts w:ascii="Century Gothic" w:eastAsia="Times New Roman" w:hAnsi="Century Gothic" w:cs="Courier New"/>
          <w:color w:val="000000" w:themeColor="text1"/>
          <w:sz w:val="20"/>
          <w:szCs w:val="20"/>
          <w:lang w:val="es-CL" w:eastAsia="es-CL"/>
        </w:rPr>
        <w:t>ajustarse al monto del subsidio otorgado.</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Para estos efectos</w:t>
      </w:r>
      <w:r w:rsidR="008E061F">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se considerarán como disminuciones o</w:t>
      </w:r>
      <w:r w:rsidRPr="00297403">
        <w:rPr>
          <w:color w:val="000000" w:themeColor="text1"/>
          <w:sz w:val="20"/>
          <w:szCs w:val="20"/>
        </w:rPr>
        <w:t xml:space="preserve"> </w:t>
      </w:r>
      <w:r w:rsidRPr="00297403">
        <w:rPr>
          <w:rFonts w:ascii="Century Gothic" w:hAnsi="Century Gothic"/>
          <w:color w:val="000000" w:themeColor="text1"/>
          <w:sz w:val="20"/>
          <w:szCs w:val="20"/>
        </w:rPr>
        <w:t>aumentos de obras toda modificación del Proyecto que rebaje o incremente la cantidad de obras incluidas en el presente contrato. En este caso, los ajustes al precio del contrato se determinarán a partir de los precios establecidos en el presupuesto aprobado por el SERVIU, para el o los ítems y partidas que se disminuyan o aumenten, no pudiendo el CONTRATISTA considerar valores superiores a los fijados en el señalado presupuesto.</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En ningún caso el CONTRATISTA podrá paralizar las obras del Proyecto contratado</w:t>
      </w:r>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justificado en la falta de pronunciamiento de SERVIU, a menos que la continuación de las obras esté condicionada a dicho pronunciamiento. En tal caso, será el FTO quien autorizará la paralización.</w:t>
      </w: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El CONTRATISTA tendrá derecho en estos casos a un aumento del plazo, proporcional al incremento que, por concepto de aumento de obras u obras extraordinarias, haya experimentado el contrato inicial.</w:t>
      </w: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lang w:val="es-C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b/>
          <w:color w:val="000000" w:themeColor="text1"/>
          <w:sz w:val="20"/>
          <w:szCs w:val="20"/>
        </w:rPr>
        <w:t>DÉCIMO</w:t>
      </w:r>
      <w:r w:rsidR="005F5299">
        <w:rPr>
          <w:rFonts w:ascii="Century Gothic" w:hAnsi="Century Gothic"/>
          <w:b/>
          <w:color w:val="000000" w:themeColor="text1"/>
          <w:sz w:val="20"/>
          <w:szCs w:val="20"/>
        </w:rPr>
        <w:t xml:space="preserve"> SÉPTIMA</w:t>
      </w:r>
      <w:r w:rsidRPr="00297403">
        <w:rPr>
          <w:rFonts w:ascii="Century Gothic" w:hAnsi="Century Gothic"/>
          <w:b/>
          <w:color w:val="000000" w:themeColor="text1"/>
          <w:sz w:val="20"/>
          <w:szCs w:val="20"/>
        </w:rPr>
        <w:t xml:space="preserve">: </w:t>
      </w:r>
      <w:r w:rsidR="005F5299">
        <w:rPr>
          <w:rFonts w:ascii="Century Gothic" w:hAnsi="Century Gothic"/>
          <w:b/>
          <w:color w:val="000000" w:themeColor="text1"/>
          <w:sz w:val="20"/>
          <w:szCs w:val="20"/>
        </w:rPr>
        <w:t>Término anticipado del contrato</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297403" w:rsidRDefault="00793545" w:rsidP="0049054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E</w:t>
      </w:r>
      <w:r w:rsidRPr="00297403">
        <w:rPr>
          <w:rFonts w:ascii="Century Gothic" w:hAnsi="Century Gothic"/>
          <w:color w:val="000000" w:themeColor="text1"/>
          <w:sz w:val="20"/>
          <w:szCs w:val="20"/>
        </w:rPr>
        <w:t>l BENEFICIARIO podrá unilateralmente poner término anticipado al contrato</w:t>
      </w:r>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w:t>
      </w:r>
      <w:r>
        <w:rPr>
          <w:rFonts w:ascii="Century Gothic" w:hAnsi="Century Gothic"/>
          <w:color w:val="000000" w:themeColor="text1"/>
          <w:sz w:val="20"/>
          <w:szCs w:val="20"/>
        </w:rPr>
        <w:t>e</w:t>
      </w:r>
      <w:r w:rsidR="0049054C" w:rsidRPr="00297403">
        <w:rPr>
          <w:rFonts w:ascii="Century Gothic" w:hAnsi="Century Gothic"/>
          <w:color w:val="000000" w:themeColor="text1"/>
          <w:sz w:val="20"/>
          <w:szCs w:val="20"/>
        </w:rPr>
        <w:t>n el evento de incurrir el CONTRATISTA en un incumplimiento grave</w:t>
      </w:r>
      <w:r>
        <w:rPr>
          <w:rFonts w:ascii="Century Gothic" w:hAnsi="Century Gothic"/>
          <w:color w:val="000000" w:themeColor="text1"/>
          <w:sz w:val="20"/>
          <w:szCs w:val="20"/>
        </w:rPr>
        <w:t xml:space="preserve"> de sus obligaciones</w:t>
      </w:r>
      <w:r w:rsidR="0049054C" w:rsidRPr="00297403">
        <w:rPr>
          <w:rFonts w:ascii="Century Gothic" w:hAnsi="Century Gothic"/>
          <w:color w:val="000000" w:themeColor="text1"/>
          <w:sz w:val="20"/>
          <w:szCs w:val="20"/>
        </w:rPr>
        <w:t xml:space="preserve">, previo informe del FTO, </w:t>
      </w:r>
      <w:r>
        <w:rPr>
          <w:rFonts w:ascii="Century Gothic" w:hAnsi="Century Gothic"/>
          <w:color w:val="000000" w:themeColor="text1"/>
          <w:sz w:val="20"/>
          <w:szCs w:val="20"/>
        </w:rPr>
        <w:t>sin perjuicio de su</w:t>
      </w:r>
      <w:r w:rsidR="0049054C" w:rsidRPr="00297403">
        <w:rPr>
          <w:rFonts w:ascii="Century Gothic" w:hAnsi="Century Gothic"/>
          <w:color w:val="000000" w:themeColor="text1"/>
          <w:sz w:val="20"/>
          <w:szCs w:val="20"/>
        </w:rPr>
        <w:t xml:space="preserve"> derecho a ejercer acciones judiciales para solicitar la indemnización de los perjuicios que el incumplimiento cause.</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Sin que la siguiente</w:t>
      </w:r>
      <w:r w:rsidR="00793545" w:rsidRPr="00793545">
        <w:rPr>
          <w:rFonts w:ascii="Century Gothic" w:hAnsi="Century Gothic"/>
          <w:color w:val="000000" w:themeColor="text1"/>
          <w:sz w:val="20"/>
          <w:szCs w:val="20"/>
        </w:rPr>
        <w:t xml:space="preserve"> </w:t>
      </w:r>
      <w:r w:rsidR="00793545" w:rsidRPr="00297403">
        <w:rPr>
          <w:rFonts w:ascii="Century Gothic" w:hAnsi="Century Gothic"/>
          <w:color w:val="000000" w:themeColor="text1"/>
          <w:sz w:val="20"/>
          <w:szCs w:val="20"/>
        </w:rPr>
        <w:t>enumeración sea taxativa</w:t>
      </w:r>
      <w:r w:rsidRPr="00297403">
        <w:rPr>
          <w:rFonts w:ascii="Century Gothic" w:hAnsi="Century Gothic"/>
          <w:color w:val="000000" w:themeColor="text1"/>
          <w:sz w:val="20"/>
          <w:szCs w:val="20"/>
        </w:rPr>
        <w:t>, se entenderá que hay incumplimiento grave por parte del CONTRATISTA, en los siguientes casos:</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 </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lastRenderedPageBreak/>
        <w:t>Si incurre en alguna de las causales previstas en el artículo 11 del D.S. Nº 63, (V. y U.), de 1997, Reglamento del Registro Nacional de Constructores de Viviendas Sociales, o el instrumento que lo reemplace o, si incurre en alguna de las causales previstas en el artículo 45 del D.S. 127, (V. y U.), de 1977, Reglamento del Registro Nacional de Contratistas.</w:t>
      </w:r>
    </w:p>
    <w:p w:rsidR="0049054C" w:rsidRPr="00C846EF" w:rsidRDefault="00EB03A8"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N</w:t>
      </w:r>
      <w:r w:rsidR="0049054C" w:rsidRPr="00C846EF">
        <w:rPr>
          <w:rFonts w:ascii="Century Gothic" w:hAnsi="Century Gothic"/>
          <w:color w:val="000000" w:themeColor="text1"/>
          <w:sz w:val="20"/>
          <w:szCs w:val="20"/>
        </w:rPr>
        <w:t>o d</w:t>
      </w:r>
      <w:proofErr w:type="spellStart"/>
      <w:r w:rsidR="0049054C" w:rsidRPr="00C846EF">
        <w:rPr>
          <w:rFonts w:ascii="Century Gothic" w:eastAsia="Times New Roman" w:hAnsi="Century Gothic" w:cs="Arial"/>
          <w:color w:val="000000" w:themeColor="text1"/>
          <w:sz w:val="20"/>
          <w:szCs w:val="20"/>
          <w:lang w:val="es-MX" w:eastAsia="es-ES"/>
        </w:rPr>
        <w:t>ar</w:t>
      </w:r>
      <w:proofErr w:type="spellEnd"/>
      <w:r w:rsidR="0049054C" w:rsidRPr="00C846EF">
        <w:rPr>
          <w:rFonts w:ascii="Century Gothic" w:eastAsia="Times New Roman" w:hAnsi="Century Gothic" w:cs="Arial"/>
          <w:color w:val="000000" w:themeColor="text1"/>
          <w:sz w:val="20"/>
          <w:szCs w:val="20"/>
          <w:lang w:val="es-MX" w:eastAsia="es-ES"/>
        </w:rPr>
        <w:t xml:space="preserve"> inmediato aviso al SERVIU y al BENEFICIARIO de la circunstancia de encontrarse en alguna de las situaciones previstas en la Ley N° 20.720, que Sustituye el Régimen Concursal Vigente por una Ley de Reorganización y Liquidación de Empresas y Personas, y Perfecciona el Rol de la Superintendencia del Ramo. </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 xml:space="preserve">Por encontrarse en notoria insolvencia. Se presumirá notoria insolvencia del CONTRATISTA cuando tenga documentos protestados o </w:t>
      </w:r>
      <w:r w:rsidRPr="00C846EF">
        <w:rPr>
          <w:rFonts w:ascii="Century Gothic" w:eastAsia="Times New Roman" w:hAnsi="Century Gothic" w:cs="Arial"/>
          <w:color w:val="000000" w:themeColor="text1"/>
          <w:sz w:val="20"/>
          <w:szCs w:val="20"/>
          <w:lang w:eastAsia="es-ES"/>
        </w:rPr>
        <w:t>registre retardo</w:t>
      </w:r>
      <w:r w:rsidRPr="00C846EF">
        <w:rPr>
          <w:rFonts w:ascii="Century Gothic" w:hAnsi="Century Gothic"/>
          <w:color w:val="000000" w:themeColor="text1"/>
          <w:sz w:val="20"/>
          <w:szCs w:val="20"/>
        </w:rPr>
        <w:t xml:space="preserve"> en el pago de </w:t>
      </w:r>
      <w:r w:rsidRPr="00C846EF">
        <w:rPr>
          <w:rFonts w:ascii="Century Gothic" w:eastAsia="Times New Roman" w:hAnsi="Century Gothic" w:cs="Arial"/>
          <w:color w:val="000000" w:themeColor="text1"/>
          <w:sz w:val="20"/>
          <w:szCs w:val="20"/>
          <w:lang w:eastAsia="es-ES"/>
        </w:rPr>
        <w:t xml:space="preserve">sus </w:t>
      </w:r>
      <w:r w:rsidRPr="00C846EF">
        <w:rPr>
          <w:rFonts w:ascii="Century Gothic" w:hAnsi="Century Gothic"/>
          <w:color w:val="000000" w:themeColor="text1"/>
          <w:sz w:val="20"/>
          <w:szCs w:val="20"/>
        </w:rPr>
        <w:t>obligaciones</w:t>
      </w:r>
      <w:r w:rsidRPr="00C846EF">
        <w:rPr>
          <w:rFonts w:ascii="Century Gothic" w:eastAsia="Times New Roman" w:hAnsi="Century Gothic" w:cs="Arial"/>
          <w:color w:val="000000" w:themeColor="text1"/>
          <w:sz w:val="20"/>
          <w:szCs w:val="20"/>
          <w:lang w:eastAsia="es-ES"/>
        </w:rPr>
        <w:t xml:space="preserve"> laborales,</w:t>
      </w:r>
      <w:r w:rsidRPr="00C846EF">
        <w:rPr>
          <w:rFonts w:ascii="Century Gothic" w:hAnsi="Century Gothic"/>
          <w:color w:val="000000" w:themeColor="text1"/>
          <w:sz w:val="20"/>
          <w:szCs w:val="20"/>
        </w:rPr>
        <w:t xml:space="preserve"> previsionales o tributarias,</w:t>
      </w:r>
      <w:r w:rsidRPr="00C846EF">
        <w:rPr>
          <w:rFonts w:ascii="Century Gothic" w:hAnsi="Century Gothic"/>
          <w:color w:val="000000" w:themeColor="text1"/>
          <w:sz w:val="20"/>
          <w:szCs w:val="20"/>
          <w:lang w:val="es-CL"/>
        </w:rPr>
        <w:t xml:space="preserve"> sea directamente por éste o por algún subcontratista</w:t>
      </w:r>
      <w:r w:rsidRPr="00C846EF">
        <w:rPr>
          <w:rFonts w:ascii="Century Gothic" w:hAnsi="Century Gothic"/>
          <w:color w:val="000000" w:themeColor="text1"/>
          <w:sz w:val="20"/>
          <w:szCs w:val="20"/>
        </w:rPr>
        <w:t>.</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lang w:val="es-CL"/>
        </w:rPr>
        <w:t>Si el CONTRATISTA fuere una sociedad y ésta se disuelve o manifiesta la voluntad de disolver</w:t>
      </w:r>
      <w:r w:rsidR="00EB03A8" w:rsidRPr="00C846EF">
        <w:rPr>
          <w:rFonts w:ascii="Century Gothic" w:hAnsi="Century Gothic"/>
          <w:color w:val="000000" w:themeColor="text1"/>
          <w:sz w:val="20"/>
          <w:szCs w:val="20"/>
          <w:lang w:val="es-CL"/>
        </w:rPr>
        <w:t>se</w:t>
      </w:r>
      <w:r w:rsidRPr="00C846EF">
        <w:rPr>
          <w:rFonts w:ascii="Century Gothic" w:hAnsi="Century Gothic"/>
          <w:color w:val="000000" w:themeColor="text1"/>
          <w:sz w:val="20"/>
          <w:szCs w:val="20"/>
          <w:lang w:val="es-CL"/>
        </w:rPr>
        <w:t>, encontrándose pendiente la ejecución de las obras.</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lang w:val="es-CL"/>
        </w:rPr>
        <w:t>Si el CONTRATISTA se niega a renovar las garantías del contrato próximo a la expiración de su vigencia.</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lang w:val="es-CL"/>
        </w:rPr>
        <w:t>En caso de ocurrir cualquier accidente, falla o acontecimiento inesperado en las obras contratadas, como consecuencia del proceso constructivo, y el CONTRATISTA fuere incapaz o renuente a solucionar de inmediato tales hechos.</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Si se paraliza la obra sin causa justificada por más de 15 días</w:t>
      </w:r>
      <w:r w:rsidRPr="00C846EF">
        <w:rPr>
          <w:rFonts w:ascii="Century Gothic" w:eastAsia="Times New Roman" w:hAnsi="Century Gothic" w:cs="Arial"/>
          <w:color w:val="000000" w:themeColor="text1"/>
          <w:sz w:val="20"/>
          <w:szCs w:val="20"/>
          <w:lang w:eastAsia="es-ES"/>
        </w:rPr>
        <w:t xml:space="preserve"> corridos</w:t>
      </w:r>
      <w:r w:rsidR="00793545" w:rsidRPr="00C846EF">
        <w:rPr>
          <w:rFonts w:ascii="Century Gothic" w:eastAsia="Times New Roman" w:hAnsi="Century Gothic" w:cs="Arial"/>
          <w:color w:val="000000" w:themeColor="text1"/>
          <w:sz w:val="20"/>
          <w:szCs w:val="20"/>
          <w:lang w:eastAsia="es-ES"/>
        </w:rPr>
        <w:t>.</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 xml:space="preserve">Si la obra presenta, sin causa justificada, un retraso superior al </w:t>
      </w:r>
      <w:r w:rsidRPr="00C846EF">
        <w:rPr>
          <w:rFonts w:ascii="Century Gothic" w:eastAsia="Times New Roman" w:hAnsi="Century Gothic" w:cs="Arial"/>
          <w:color w:val="000000" w:themeColor="text1"/>
          <w:sz w:val="20"/>
          <w:szCs w:val="20"/>
          <w:lang w:eastAsia="es-ES"/>
        </w:rPr>
        <w:t>20</w:t>
      </w:r>
      <w:r w:rsidRPr="00C846EF">
        <w:rPr>
          <w:rFonts w:ascii="Century Gothic" w:hAnsi="Century Gothic"/>
          <w:color w:val="000000" w:themeColor="text1"/>
          <w:sz w:val="20"/>
          <w:szCs w:val="20"/>
        </w:rPr>
        <w:t>% de diferencia entre el avance real y el avance programado de acuerdo al programa de trabajo que se hubiere presentado.</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 xml:space="preserve">No </w:t>
      </w:r>
      <w:r w:rsidR="00EB03A8" w:rsidRPr="00C846EF">
        <w:rPr>
          <w:rFonts w:ascii="Century Gothic" w:hAnsi="Century Gothic"/>
          <w:color w:val="000000" w:themeColor="text1"/>
          <w:sz w:val="20"/>
          <w:szCs w:val="20"/>
        </w:rPr>
        <w:t>contar con</w:t>
      </w:r>
      <w:r w:rsidRPr="00C846EF">
        <w:rPr>
          <w:rFonts w:ascii="Century Gothic" w:hAnsi="Century Gothic"/>
          <w:color w:val="000000" w:themeColor="text1"/>
          <w:sz w:val="20"/>
          <w:szCs w:val="20"/>
        </w:rPr>
        <w:t xml:space="preserve"> la capacidad económica disponible</w:t>
      </w:r>
      <w:r w:rsidR="00EB03A8" w:rsidRPr="00C846EF">
        <w:rPr>
          <w:rFonts w:ascii="Century Gothic" w:hAnsi="Century Gothic"/>
          <w:color w:val="000000" w:themeColor="text1"/>
          <w:sz w:val="20"/>
          <w:szCs w:val="20"/>
        </w:rPr>
        <w:t>,</w:t>
      </w:r>
      <w:r w:rsidRPr="00C846EF">
        <w:rPr>
          <w:rFonts w:ascii="Century Gothic" w:hAnsi="Century Gothic"/>
          <w:color w:val="000000" w:themeColor="text1"/>
          <w:sz w:val="20"/>
          <w:szCs w:val="20"/>
        </w:rPr>
        <w:t xml:space="preserve"> </w:t>
      </w:r>
      <w:r w:rsidR="00EB03A8" w:rsidRPr="00C846EF">
        <w:rPr>
          <w:rFonts w:ascii="Century Gothic" w:hAnsi="Century Gothic"/>
          <w:iCs/>
          <w:color w:val="000000" w:themeColor="text1"/>
          <w:sz w:val="20"/>
          <w:szCs w:val="20"/>
        </w:rPr>
        <w:t>que le permita cumplir con la construcción de todas las obras contratadas, dentro de los plazos establecidos,</w:t>
      </w:r>
      <w:r w:rsidR="00EB03A8" w:rsidRPr="00C846EF">
        <w:rPr>
          <w:rFonts w:ascii="Century Gothic" w:hAnsi="Century Gothic"/>
          <w:color w:val="000000" w:themeColor="text1"/>
          <w:sz w:val="20"/>
          <w:szCs w:val="20"/>
        </w:rPr>
        <w:t xml:space="preserve"> de conformidad con las instrucciones que el Ministerio de Vivienda y Urbanismo imparta al respecto.</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Si durante la vigencia de las obras</w:t>
      </w:r>
      <w:r w:rsidR="00EB03A8" w:rsidRPr="00C846EF">
        <w:rPr>
          <w:rFonts w:ascii="Century Gothic" w:hAnsi="Century Gothic"/>
          <w:color w:val="000000" w:themeColor="text1"/>
          <w:sz w:val="20"/>
          <w:szCs w:val="20"/>
        </w:rPr>
        <w:t>,</w:t>
      </w:r>
      <w:r w:rsidRPr="00C846EF">
        <w:rPr>
          <w:rFonts w:ascii="Century Gothic" w:hAnsi="Century Gothic"/>
          <w:color w:val="000000" w:themeColor="text1"/>
          <w:sz w:val="20"/>
          <w:szCs w:val="20"/>
        </w:rPr>
        <w:t xml:space="preserve"> </w:t>
      </w:r>
      <w:r w:rsidR="00EB03A8" w:rsidRPr="00C846EF">
        <w:rPr>
          <w:rFonts w:ascii="Century Gothic" w:hAnsi="Century Gothic"/>
          <w:color w:val="000000" w:themeColor="text1"/>
          <w:sz w:val="20"/>
          <w:szCs w:val="20"/>
        </w:rPr>
        <w:t>se detecta que man</w:t>
      </w:r>
      <w:r w:rsidRPr="00C846EF">
        <w:rPr>
          <w:rFonts w:ascii="Century Gothic" w:hAnsi="Century Gothic"/>
          <w:color w:val="000000" w:themeColor="text1"/>
          <w:sz w:val="20"/>
          <w:szCs w:val="20"/>
        </w:rPr>
        <w:t>tiene subcontratos no autorizados.</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p>
    <w:p w:rsidR="0049054C" w:rsidRPr="00297403" w:rsidRDefault="0049054C" w:rsidP="0049054C">
      <w:pPr>
        <w:shd w:val="clear" w:color="auto" w:fill="FFFFFF" w:themeFill="background1"/>
        <w:spacing w:after="0" w:line="240" w:lineRule="auto"/>
        <w:jc w:val="both"/>
        <w:rPr>
          <w:rFonts w:ascii="Century Gothic" w:hAnsi="Century Gothic" w:cs="Arial"/>
          <w:color w:val="000000" w:themeColor="text1"/>
          <w:sz w:val="20"/>
          <w:szCs w:val="20"/>
        </w:rPr>
      </w:pPr>
      <w:r w:rsidRPr="00297403">
        <w:rPr>
          <w:rFonts w:ascii="Century Gothic" w:hAnsi="Century Gothic" w:cs="Arial"/>
          <w:color w:val="000000" w:themeColor="text1"/>
          <w:sz w:val="20"/>
          <w:szCs w:val="20"/>
        </w:rPr>
        <w:t>La decisión de poner término anticipado al contrato por causa de incumplimiento del CONTRATISTA, operará ipso facto en el plazo de cinco días contados desde la fecha de notificación de dicha decisión al CONTRATISTA, mediante carta certificada enviada por el BENEFICIARIO con copia al SERVIU, quedando este último facultado para ejecutar la caución de fiel cumplimiento del contrato y las garantías con que se hubieren caucionado los anticipos, si ello fuere procedente.</w:t>
      </w:r>
    </w:p>
    <w:p w:rsidR="0049054C" w:rsidRDefault="0049054C" w:rsidP="00297403">
      <w:pPr>
        <w:shd w:val="clear" w:color="auto" w:fill="FFFFFF" w:themeFill="background1"/>
        <w:spacing w:after="0" w:line="240" w:lineRule="auto"/>
        <w:jc w:val="both"/>
        <w:rPr>
          <w:rFonts w:ascii="Century Gothic" w:hAnsi="Century Gothic"/>
          <w:b/>
          <w:color w:val="000000" w:themeColor="text1"/>
          <w:sz w:val="20"/>
          <w:szCs w:val="20"/>
          <w:lang w:val="es-CL"/>
        </w:rPr>
      </w:pP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t xml:space="preserve">DÉCIMO </w:t>
      </w:r>
      <w:r w:rsidR="00EB03A8">
        <w:rPr>
          <w:rFonts w:ascii="Century Gothic" w:hAnsi="Century Gothic"/>
          <w:b/>
          <w:color w:val="000000" w:themeColor="text1"/>
          <w:sz w:val="20"/>
          <w:szCs w:val="20"/>
        </w:rPr>
        <w:t>OCTAVA</w:t>
      </w:r>
      <w:r w:rsidRPr="00297403">
        <w:rPr>
          <w:rFonts w:ascii="Century Gothic" w:hAnsi="Century Gothic"/>
          <w:b/>
          <w:color w:val="000000" w:themeColor="text1"/>
          <w:sz w:val="20"/>
          <w:szCs w:val="20"/>
        </w:rPr>
        <w:t>: Cesión de Acciones</w:t>
      </w: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El BENEFICIARIO deja expresa constancia que, en el evento de verificarse por parte del CONTRATISTA un incumplimiento </w:t>
      </w:r>
      <w:r w:rsidR="00EB03A8">
        <w:rPr>
          <w:rFonts w:ascii="Century Gothic" w:hAnsi="Century Gothic"/>
          <w:color w:val="000000" w:themeColor="text1"/>
          <w:sz w:val="20"/>
          <w:szCs w:val="20"/>
        </w:rPr>
        <w:t xml:space="preserve">grave </w:t>
      </w:r>
      <w:r w:rsidRPr="00297403">
        <w:rPr>
          <w:rFonts w:ascii="Century Gothic" w:hAnsi="Century Gothic"/>
          <w:color w:val="000000" w:themeColor="text1"/>
          <w:sz w:val="20"/>
          <w:szCs w:val="20"/>
        </w:rPr>
        <w:t>de las obligaciones establecidas en el presente contrato, cederá sus acciones al SERVIU, para efectos de que éste pueda demandar el término anticipado del contrato e indemnización de los perjuicios ocasionados, en caso de ser procedente.</w:t>
      </w:r>
    </w:p>
    <w:p w:rsidR="0049054C" w:rsidRPr="00297403" w:rsidRDefault="0049054C" w:rsidP="00297403">
      <w:pPr>
        <w:shd w:val="clear" w:color="auto" w:fill="FFFFFF" w:themeFill="background1"/>
        <w:spacing w:after="0" w:line="240" w:lineRule="auto"/>
        <w:jc w:val="both"/>
        <w:rPr>
          <w:rFonts w:ascii="Century Gothic" w:hAnsi="Century Gothic"/>
          <w:b/>
          <w:color w:val="000000" w:themeColor="text1"/>
          <w:sz w:val="20"/>
          <w:szCs w:val="20"/>
          <w:lang w:val="es-CL"/>
        </w:rPr>
      </w:pPr>
    </w:p>
    <w:p w:rsidR="00A24674" w:rsidRPr="00297403" w:rsidRDefault="00E5063B" w:rsidP="00297403">
      <w:pPr>
        <w:shd w:val="clear" w:color="auto" w:fill="FFFFFF" w:themeFill="background1"/>
        <w:spacing w:line="240" w:lineRule="auto"/>
        <w:jc w:val="both"/>
        <w:rPr>
          <w:rFonts w:ascii="Century Gothic" w:hAnsi="Century Gothic"/>
          <w:b/>
          <w:color w:val="000000" w:themeColor="text1"/>
          <w:sz w:val="20"/>
          <w:szCs w:val="20"/>
        </w:rPr>
      </w:pPr>
      <w:r w:rsidRPr="00297403">
        <w:rPr>
          <w:rFonts w:ascii="Century Gothic" w:hAnsi="Century Gothic"/>
          <w:b/>
          <w:color w:val="000000" w:themeColor="text1"/>
          <w:sz w:val="20"/>
          <w:szCs w:val="20"/>
        </w:rPr>
        <w:t>DÉCIMA</w:t>
      </w:r>
      <w:r w:rsidR="00B31668" w:rsidRPr="00297403">
        <w:rPr>
          <w:rFonts w:ascii="Century Gothic" w:hAnsi="Century Gothic"/>
          <w:b/>
          <w:color w:val="000000" w:themeColor="text1"/>
          <w:sz w:val="20"/>
          <w:szCs w:val="20"/>
        </w:rPr>
        <w:t xml:space="preserve"> </w:t>
      </w:r>
      <w:r w:rsidR="007A26B0">
        <w:rPr>
          <w:rFonts w:ascii="Century Gothic" w:hAnsi="Century Gothic"/>
          <w:b/>
          <w:color w:val="000000" w:themeColor="text1"/>
          <w:sz w:val="20"/>
          <w:szCs w:val="20"/>
        </w:rPr>
        <w:t>NOVENA</w:t>
      </w:r>
      <w:r w:rsidRPr="00297403">
        <w:rPr>
          <w:rFonts w:ascii="Century Gothic" w:hAnsi="Century Gothic"/>
          <w:b/>
          <w:color w:val="000000" w:themeColor="text1"/>
          <w:sz w:val="20"/>
          <w:szCs w:val="20"/>
        </w:rPr>
        <w:t>:</w:t>
      </w:r>
      <w:r w:rsidR="00A24674" w:rsidRPr="00297403">
        <w:rPr>
          <w:rFonts w:ascii="Century Gothic" w:hAnsi="Century Gothic"/>
          <w:b/>
          <w:color w:val="000000" w:themeColor="text1"/>
          <w:sz w:val="20"/>
          <w:szCs w:val="20"/>
        </w:rPr>
        <w:t xml:space="preserve"> Facultades de </w:t>
      </w:r>
      <w:r w:rsidR="00BA4684" w:rsidRPr="00297403">
        <w:rPr>
          <w:rFonts w:ascii="Century Gothic" w:hAnsi="Century Gothic"/>
          <w:b/>
          <w:color w:val="000000" w:themeColor="text1"/>
          <w:sz w:val="20"/>
          <w:szCs w:val="20"/>
        </w:rPr>
        <w:t>SERVIU</w:t>
      </w:r>
    </w:p>
    <w:p w:rsidR="00A24674" w:rsidRPr="00297403" w:rsidRDefault="00A24674" w:rsidP="0029740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El </w:t>
      </w:r>
      <w:r w:rsidR="00BA4684" w:rsidRPr="00297403">
        <w:rPr>
          <w:rFonts w:ascii="Century Gothic" w:hAnsi="Century Gothic"/>
          <w:color w:val="000000" w:themeColor="text1"/>
          <w:sz w:val="20"/>
          <w:szCs w:val="20"/>
        </w:rPr>
        <w:t>SERVIU</w:t>
      </w:r>
      <w:r w:rsidR="00F71217" w:rsidRPr="00297403">
        <w:rPr>
          <w:rFonts w:ascii="Century Gothic" w:hAnsi="Century Gothic"/>
          <w:color w:val="000000" w:themeColor="text1"/>
          <w:sz w:val="20"/>
          <w:szCs w:val="20"/>
        </w:rPr>
        <w:t xml:space="preserve"> a través del FTO</w:t>
      </w:r>
      <w:r w:rsidRPr="00297403">
        <w:rPr>
          <w:rFonts w:ascii="Century Gothic" w:hAnsi="Century Gothic"/>
          <w:color w:val="000000" w:themeColor="text1"/>
          <w:sz w:val="20"/>
          <w:szCs w:val="20"/>
        </w:rPr>
        <w:t xml:space="preserve"> deberá velar por la correcta aplicación de los subsidios habitacionales y e</w:t>
      </w:r>
      <w:r w:rsidR="007A26B0">
        <w:rPr>
          <w:rFonts w:ascii="Century Gothic" w:hAnsi="Century Gothic"/>
          <w:color w:val="000000" w:themeColor="text1"/>
          <w:sz w:val="20"/>
          <w:szCs w:val="20"/>
        </w:rPr>
        <w:t>jercer</w:t>
      </w:r>
      <w:r w:rsidRPr="00297403">
        <w:rPr>
          <w:rFonts w:ascii="Century Gothic" w:hAnsi="Century Gothic"/>
          <w:color w:val="000000" w:themeColor="text1"/>
          <w:sz w:val="20"/>
          <w:szCs w:val="20"/>
        </w:rPr>
        <w:t xml:space="preserve"> las acciones administrativas y judiciales que correspondan en caso de detectar su mal uso.</w:t>
      </w:r>
    </w:p>
    <w:p w:rsidR="00A24674" w:rsidRPr="00297403" w:rsidRDefault="00A24674" w:rsidP="00297403">
      <w:pPr>
        <w:widowControl w:val="0"/>
        <w:shd w:val="clear" w:color="auto" w:fill="FFFFFF" w:themeFill="background1"/>
        <w:tabs>
          <w:tab w:val="left" w:pos="2520"/>
        </w:tabs>
        <w:autoSpaceDE w:val="0"/>
        <w:autoSpaceDN w:val="0"/>
        <w:adjustRightInd w:val="0"/>
        <w:spacing w:after="0" w:line="240" w:lineRule="auto"/>
        <w:ind w:right="47"/>
        <w:jc w:val="both"/>
        <w:rPr>
          <w:rFonts w:ascii="Century Gothic" w:hAnsi="Century Gothic"/>
          <w:color w:val="000000" w:themeColor="text1"/>
          <w:sz w:val="20"/>
          <w:szCs w:val="20"/>
        </w:rPr>
      </w:pPr>
    </w:p>
    <w:p w:rsidR="00A24674" w:rsidRPr="00297403" w:rsidRDefault="00A24674" w:rsidP="00297403">
      <w:pPr>
        <w:widowControl w:val="0"/>
        <w:shd w:val="clear" w:color="auto" w:fill="FFFFFF" w:themeFill="background1"/>
        <w:tabs>
          <w:tab w:val="left" w:pos="2520"/>
        </w:tabs>
        <w:autoSpaceDE w:val="0"/>
        <w:autoSpaceDN w:val="0"/>
        <w:adjustRightInd w:val="0"/>
        <w:spacing w:after="0" w:line="240" w:lineRule="auto"/>
        <w:ind w:right="47"/>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En</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caso</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de</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detectarse</w:t>
      </w:r>
      <w:r w:rsidR="00F71217" w:rsidRPr="00297403">
        <w:rPr>
          <w:rFonts w:ascii="Century Gothic" w:hAnsi="Century Gothic"/>
          <w:color w:val="000000" w:themeColor="text1"/>
          <w:sz w:val="20"/>
          <w:szCs w:val="20"/>
        </w:rPr>
        <w:t xml:space="preserve"> por la FTO</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graves</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fallas</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 xml:space="preserve">constructivas, </w:t>
      </w:r>
      <w:r w:rsidRPr="00297403">
        <w:rPr>
          <w:rFonts w:ascii="Century Gothic" w:eastAsia="Arial Unicode MS" w:hAnsi="Century Gothic" w:cs="Arial"/>
          <w:color w:val="000000" w:themeColor="text1"/>
          <w:sz w:val="20"/>
          <w:szCs w:val="20"/>
          <w:lang w:eastAsia="es-ES"/>
        </w:rPr>
        <w:t xml:space="preserve">las partes facultan al </w:t>
      </w:r>
      <w:r w:rsidR="00BA4684" w:rsidRPr="00297403">
        <w:rPr>
          <w:rFonts w:ascii="Century Gothic" w:hAnsi="Century Gothic"/>
          <w:color w:val="000000" w:themeColor="text1"/>
          <w:sz w:val="20"/>
          <w:szCs w:val="20"/>
        </w:rPr>
        <w:t>SERVIU</w:t>
      </w:r>
      <w:r w:rsidRPr="00297403">
        <w:rPr>
          <w:rFonts w:ascii="Century Gothic" w:hAnsi="Century Gothic"/>
          <w:color w:val="000000" w:themeColor="text1"/>
          <w:sz w:val="20"/>
          <w:szCs w:val="20"/>
        </w:rPr>
        <w:t xml:space="preserve"> </w:t>
      </w:r>
      <w:r w:rsidRPr="00297403">
        <w:rPr>
          <w:rFonts w:ascii="Century Gothic" w:eastAsia="Arial Unicode MS" w:hAnsi="Century Gothic" w:cs="Arial"/>
          <w:color w:val="000000" w:themeColor="text1"/>
          <w:sz w:val="20"/>
          <w:szCs w:val="20"/>
          <w:lang w:eastAsia="es-ES"/>
        </w:rPr>
        <w:t>para</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z w:val="20"/>
          <w:szCs w:val="20"/>
        </w:rPr>
        <w:t>adoptar,</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z w:val="20"/>
          <w:szCs w:val="20"/>
        </w:rPr>
        <w:t>entre</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z w:val="20"/>
          <w:szCs w:val="20"/>
        </w:rPr>
        <w:t>otras,</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z w:val="20"/>
          <w:szCs w:val="20"/>
        </w:rPr>
        <w:t>las</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z w:val="20"/>
          <w:szCs w:val="20"/>
        </w:rPr>
        <w:t>siguientes</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pacing w:val="-2"/>
          <w:sz w:val="20"/>
          <w:szCs w:val="20"/>
        </w:rPr>
        <w:t>medidas</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pacing w:val="-2"/>
          <w:sz w:val="20"/>
          <w:szCs w:val="20"/>
        </w:rPr>
        <w:t>para</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pacing w:val="-2"/>
          <w:sz w:val="20"/>
          <w:szCs w:val="20"/>
        </w:rPr>
        <w:t>resguardar</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pacing w:val="-2"/>
          <w:sz w:val="20"/>
          <w:szCs w:val="20"/>
        </w:rPr>
        <w:t>la</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pacing w:val="-2"/>
          <w:sz w:val="20"/>
          <w:szCs w:val="20"/>
        </w:rPr>
        <w:t>cali</w:t>
      </w:r>
      <w:r w:rsidRPr="00297403">
        <w:rPr>
          <w:rFonts w:ascii="Century Gothic" w:hAnsi="Century Gothic"/>
          <w:color w:val="000000" w:themeColor="text1"/>
          <w:sz w:val="20"/>
          <w:szCs w:val="20"/>
        </w:rPr>
        <w:t>d</w:t>
      </w:r>
      <w:r w:rsidRPr="00297403">
        <w:rPr>
          <w:rFonts w:ascii="Century Gothic" w:hAnsi="Century Gothic"/>
          <w:color w:val="000000" w:themeColor="text1"/>
          <w:spacing w:val="-2"/>
          <w:sz w:val="20"/>
          <w:szCs w:val="20"/>
        </w:rPr>
        <w:t xml:space="preserve">ad </w:t>
      </w:r>
      <w:r w:rsidRPr="00297403">
        <w:rPr>
          <w:rFonts w:ascii="Century Gothic" w:hAnsi="Century Gothic"/>
          <w:color w:val="000000" w:themeColor="text1"/>
          <w:sz w:val="20"/>
          <w:szCs w:val="20"/>
        </w:rPr>
        <w:t>constructiva del proyecto:</w:t>
      </w:r>
    </w:p>
    <w:p w:rsidR="00A24674" w:rsidRPr="00297403" w:rsidRDefault="00A24674" w:rsidP="00297403">
      <w:pPr>
        <w:widowControl w:val="0"/>
        <w:shd w:val="clear" w:color="auto" w:fill="FFFFFF" w:themeFill="background1"/>
        <w:autoSpaceDE w:val="0"/>
        <w:autoSpaceDN w:val="0"/>
        <w:adjustRightInd w:val="0"/>
        <w:spacing w:after="0" w:line="240" w:lineRule="auto"/>
        <w:ind w:right="47"/>
        <w:jc w:val="both"/>
        <w:rPr>
          <w:rFonts w:ascii="Century Gothic" w:hAnsi="Century Gothic"/>
          <w:color w:val="000000" w:themeColor="text1"/>
          <w:sz w:val="20"/>
          <w:szCs w:val="20"/>
        </w:rPr>
      </w:pPr>
    </w:p>
    <w:p w:rsidR="00A24674" w:rsidRPr="00C846EF" w:rsidRDefault="00A24674" w:rsidP="00C846EF">
      <w:pPr>
        <w:pStyle w:val="Prrafodelista"/>
        <w:widowControl w:val="0"/>
        <w:numPr>
          <w:ilvl w:val="0"/>
          <w:numId w:val="29"/>
        </w:numPr>
        <w:shd w:val="clear" w:color="auto" w:fill="FFFFFF" w:themeFill="background1"/>
        <w:autoSpaceDE w:val="0"/>
        <w:autoSpaceDN w:val="0"/>
        <w:adjustRightInd w:val="0"/>
        <w:spacing w:after="0" w:line="240" w:lineRule="auto"/>
        <w:ind w:left="993" w:right="47"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Disponer</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la</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paralización</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de</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las</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obras</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m</w:t>
      </w:r>
      <w:r w:rsidRPr="00C846EF">
        <w:rPr>
          <w:rFonts w:ascii="Century Gothic" w:hAnsi="Century Gothic"/>
          <w:color w:val="000000" w:themeColor="text1"/>
          <w:spacing w:val="-2"/>
          <w:sz w:val="20"/>
          <w:szCs w:val="20"/>
        </w:rPr>
        <w:t>i</w:t>
      </w:r>
      <w:r w:rsidRPr="00C846EF">
        <w:rPr>
          <w:rFonts w:ascii="Century Gothic" w:hAnsi="Century Gothic"/>
          <w:color w:val="000000" w:themeColor="text1"/>
          <w:sz w:val="20"/>
          <w:szCs w:val="20"/>
        </w:rPr>
        <w:t>entras no sean subsanados los problemas constructivos detectados.</w:t>
      </w:r>
    </w:p>
    <w:p w:rsidR="00A24674" w:rsidRPr="00C846EF" w:rsidRDefault="00A24674" w:rsidP="00C846EF">
      <w:pPr>
        <w:pStyle w:val="Prrafodelista"/>
        <w:widowControl w:val="0"/>
        <w:numPr>
          <w:ilvl w:val="0"/>
          <w:numId w:val="29"/>
        </w:numPr>
        <w:shd w:val="clear" w:color="auto" w:fill="FFFFFF" w:themeFill="background1"/>
        <w:autoSpaceDE w:val="0"/>
        <w:autoSpaceDN w:val="0"/>
        <w:adjustRightInd w:val="0"/>
        <w:spacing w:after="0" w:line="240" w:lineRule="auto"/>
        <w:ind w:left="993" w:right="47"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Ordenarle</w:t>
      </w:r>
      <w:r w:rsidRPr="00C846EF">
        <w:rPr>
          <w:rFonts w:ascii="Century Gothic" w:hAnsi="Century Gothic"/>
          <w:color w:val="000000" w:themeColor="text1"/>
          <w:spacing w:val="11"/>
          <w:sz w:val="20"/>
          <w:szCs w:val="20"/>
        </w:rPr>
        <w:t xml:space="preserve"> </w:t>
      </w:r>
      <w:r w:rsidRPr="00C846EF">
        <w:rPr>
          <w:rFonts w:ascii="Century Gothic" w:hAnsi="Century Gothic"/>
          <w:color w:val="000000" w:themeColor="text1"/>
          <w:sz w:val="20"/>
          <w:szCs w:val="20"/>
        </w:rPr>
        <w:t>al CONTRATISTA</w:t>
      </w:r>
      <w:r w:rsidR="00B52C79" w:rsidRPr="00C846EF">
        <w:rPr>
          <w:rFonts w:ascii="Century Gothic" w:hAnsi="Century Gothic"/>
          <w:color w:val="000000" w:themeColor="text1"/>
          <w:sz w:val="20"/>
          <w:szCs w:val="20"/>
          <w:lang w:val="es-CL"/>
        </w:rPr>
        <w:t xml:space="preserve"> </w:t>
      </w:r>
      <w:r w:rsidRPr="00C846EF">
        <w:rPr>
          <w:rFonts w:ascii="Century Gothic" w:hAnsi="Century Gothic"/>
          <w:color w:val="000000" w:themeColor="text1"/>
          <w:sz w:val="20"/>
          <w:szCs w:val="20"/>
        </w:rPr>
        <w:t>la</w:t>
      </w:r>
      <w:r w:rsidRPr="00C846EF">
        <w:rPr>
          <w:rFonts w:ascii="Century Gothic" w:hAnsi="Century Gothic"/>
          <w:color w:val="000000" w:themeColor="text1"/>
          <w:spacing w:val="11"/>
          <w:sz w:val="20"/>
          <w:szCs w:val="20"/>
        </w:rPr>
        <w:t xml:space="preserve"> </w:t>
      </w:r>
      <w:r w:rsidRPr="00C846EF">
        <w:rPr>
          <w:rFonts w:ascii="Century Gothic" w:hAnsi="Century Gothic"/>
          <w:color w:val="000000" w:themeColor="text1"/>
          <w:sz w:val="20"/>
          <w:szCs w:val="20"/>
        </w:rPr>
        <w:t>reparación</w:t>
      </w:r>
      <w:r w:rsidRPr="00C846EF">
        <w:rPr>
          <w:rFonts w:ascii="Century Gothic" w:hAnsi="Century Gothic"/>
          <w:color w:val="000000" w:themeColor="text1"/>
          <w:spacing w:val="12"/>
          <w:sz w:val="20"/>
          <w:szCs w:val="20"/>
        </w:rPr>
        <w:t xml:space="preserve"> </w:t>
      </w:r>
      <w:r w:rsidRPr="00C846EF">
        <w:rPr>
          <w:rFonts w:ascii="Century Gothic" w:hAnsi="Century Gothic"/>
          <w:color w:val="000000" w:themeColor="text1"/>
          <w:spacing w:val="-2"/>
          <w:sz w:val="20"/>
          <w:szCs w:val="20"/>
        </w:rPr>
        <w:t>o</w:t>
      </w:r>
      <w:r w:rsidRPr="00C846EF">
        <w:rPr>
          <w:rFonts w:ascii="Century Gothic" w:hAnsi="Century Gothic"/>
          <w:color w:val="000000" w:themeColor="text1"/>
          <w:spacing w:val="11"/>
          <w:sz w:val="20"/>
          <w:szCs w:val="20"/>
        </w:rPr>
        <w:t xml:space="preserve"> </w:t>
      </w:r>
      <w:r w:rsidRPr="00C846EF">
        <w:rPr>
          <w:rFonts w:ascii="Century Gothic" w:hAnsi="Century Gothic"/>
          <w:color w:val="000000" w:themeColor="text1"/>
          <w:spacing w:val="-2"/>
          <w:sz w:val="20"/>
          <w:szCs w:val="20"/>
        </w:rPr>
        <w:t>de</w:t>
      </w:r>
      <w:r w:rsidRPr="00C846EF">
        <w:rPr>
          <w:rFonts w:ascii="Century Gothic" w:hAnsi="Century Gothic"/>
          <w:color w:val="000000" w:themeColor="text1"/>
          <w:sz w:val="20"/>
          <w:szCs w:val="20"/>
        </w:rPr>
        <w:t>m</w:t>
      </w:r>
      <w:r w:rsidRPr="00C846EF">
        <w:rPr>
          <w:rFonts w:ascii="Century Gothic" w:hAnsi="Century Gothic"/>
          <w:color w:val="000000" w:themeColor="text1"/>
          <w:spacing w:val="-2"/>
          <w:sz w:val="20"/>
          <w:szCs w:val="20"/>
        </w:rPr>
        <w:t>oli</w:t>
      </w:r>
      <w:r w:rsidRPr="00C846EF">
        <w:rPr>
          <w:rFonts w:ascii="Century Gothic" w:hAnsi="Century Gothic"/>
          <w:color w:val="000000" w:themeColor="text1"/>
          <w:sz w:val="20"/>
          <w:szCs w:val="20"/>
        </w:rPr>
        <w:t>c</w:t>
      </w:r>
      <w:r w:rsidRPr="00C846EF">
        <w:rPr>
          <w:rFonts w:ascii="Century Gothic" w:hAnsi="Century Gothic"/>
          <w:color w:val="000000" w:themeColor="text1"/>
          <w:spacing w:val="-2"/>
          <w:sz w:val="20"/>
          <w:szCs w:val="20"/>
        </w:rPr>
        <w:t>ión</w:t>
      </w:r>
      <w:r w:rsidRPr="00C846EF">
        <w:rPr>
          <w:rFonts w:ascii="Century Gothic" w:hAnsi="Century Gothic"/>
          <w:color w:val="000000" w:themeColor="text1"/>
          <w:spacing w:val="11"/>
          <w:sz w:val="20"/>
          <w:szCs w:val="20"/>
        </w:rPr>
        <w:t xml:space="preserve"> </w:t>
      </w:r>
      <w:r w:rsidRPr="00C846EF">
        <w:rPr>
          <w:rFonts w:ascii="Century Gothic" w:hAnsi="Century Gothic"/>
          <w:color w:val="000000" w:themeColor="text1"/>
          <w:sz w:val="20"/>
          <w:szCs w:val="20"/>
        </w:rPr>
        <w:t>y</w:t>
      </w:r>
      <w:r w:rsidRPr="00C846EF">
        <w:rPr>
          <w:rFonts w:ascii="Century Gothic" w:hAnsi="Century Gothic"/>
          <w:color w:val="000000" w:themeColor="text1"/>
          <w:spacing w:val="11"/>
          <w:sz w:val="20"/>
          <w:szCs w:val="20"/>
        </w:rPr>
        <w:t xml:space="preserve"> </w:t>
      </w:r>
      <w:r w:rsidRPr="00C846EF">
        <w:rPr>
          <w:rFonts w:ascii="Century Gothic" w:hAnsi="Century Gothic"/>
          <w:color w:val="000000" w:themeColor="text1"/>
          <w:spacing w:val="-2"/>
          <w:sz w:val="20"/>
          <w:szCs w:val="20"/>
        </w:rPr>
        <w:t>p</w:t>
      </w:r>
      <w:r w:rsidRPr="00C846EF">
        <w:rPr>
          <w:rFonts w:ascii="Century Gothic" w:hAnsi="Century Gothic"/>
          <w:color w:val="000000" w:themeColor="text1"/>
          <w:sz w:val="20"/>
          <w:szCs w:val="20"/>
        </w:rPr>
        <w:t>o</w:t>
      </w:r>
      <w:r w:rsidRPr="00C846EF">
        <w:rPr>
          <w:rFonts w:ascii="Century Gothic" w:hAnsi="Century Gothic"/>
          <w:color w:val="000000" w:themeColor="text1"/>
          <w:spacing w:val="-2"/>
          <w:sz w:val="20"/>
          <w:szCs w:val="20"/>
        </w:rPr>
        <w:t xml:space="preserve">sterior </w:t>
      </w:r>
      <w:r w:rsidRPr="00C846EF">
        <w:rPr>
          <w:rFonts w:ascii="Century Gothic" w:hAnsi="Century Gothic"/>
          <w:color w:val="000000" w:themeColor="text1"/>
          <w:sz w:val="20"/>
          <w:szCs w:val="20"/>
        </w:rPr>
        <w:t>construcción</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z w:val="20"/>
          <w:szCs w:val="20"/>
        </w:rPr>
        <w:t>de</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z w:val="20"/>
          <w:szCs w:val="20"/>
        </w:rPr>
        <w:t>las</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z w:val="20"/>
          <w:szCs w:val="20"/>
        </w:rPr>
        <w:t>partidas</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z w:val="20"/>
          <w:szCs w:val="20"/>
        </w:rPr>
        <w:t>que</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z w:val="20"/>
          <w:szCs w:val="20"/>
        </w:rPr>
        <w:t>pr</w:t>
      </w:r>
      <w:r w:rsidRPr="00C846EF">
        <w:rPr>
          <w:rFonts w:ascii="Century Gothic" w:hAnsi="Century Gothic"/>
          <w:color w:val="000000" w:themeColor="text1"/>
          <w:spacing w:val="-2"/>
          <w:sz w:val="20"/>
          <w:szCs w:val="20"/>
        </w:rPr>
        <w:t>esenten</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pacing w:val="-2"/>
          <w:sz w:val="20"/>
          <w:szCs w:val="20"/>
        </w:rPr>
        <w:t>deficien</w:t>
      </w:r>
      <w:r w:rsidRPr="00C846EF">
        <w:rPr>
          <w:rFonts w:ascii="Century Gothic" w:hAnsi="Century Gothic"/>
          <w:color w:val="000000" w:themeColor="text1"/>
          <w:sz w:val="20"/>
          <w:szCs w:val="20"/>
        </w:rPr>
        <w:t>c</w:t>
      </w:r>
      <w:r w:rsidRPr="00C846EF">
        <w:rPr>
          <w:rFonts w:ascii="Century Gothic" w:hAnsi="Century Gothic"/>
          <w:color w:val="000000" w:themeColor="text1"/>
          <w:spacing w:val="-2"/>
          <w:sz w:val="20"/>
          <w:szCs w:val="20"/>
        </w:rPr>
        <w:t>i</w:t>
      </w:r>
      <w:r w:rsidRPr="00C846EF">
        <w:rPr>
          <w:rFonts w:ascii="Century Gothic" w:hAnsi="Century Gothic"/>
          <w:color w:val="000000" w:themeColor="text1"/>
          <w:sz w:val="20"/>
          <w:szCs w:val="20"/>
        </w:rPr>
        <w:t>a</w:t>
      </w:r>
      <w:r w:rsidRPr="00C846EF">
        <w:rPr>
          <w:rFonts w:ascii="Century Gothic" w:hAnsi="Century Gothic"/>
          <w:color w:val="000000" w:themeColor="text1"/>
          <w:spacing w:val="-2"/>
          <w:sz w:val="20"/>
          <w:szCs w:val="20"/>
        </w:rPr>
        <w:t>s</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pacing w:val="-2"/>
          <w:sz w:val="20"/>
          <w:szCs w:val="20"/>
        </w:rPr>
        <w:t>constructiva</w:t>
      </w:r>
      <w:r w:rsidRPr="00C846EF">
        <w:rPr>
          <w:rFonts w:ascii="Century Gothic" w:hAnsi="Century Gothic"/>
          <w:color w:val="000000" w:themeColor="text1"/>
          <w:sz w:val="20"/>
          <w:szCs w:val="20"/>
        </w:rPr>
        <w:t>s</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pacing w:val="-2"/>
          <w:sz w:val="20"/>
          <w:szCs w:val="20"/>
        </w:rPr>
        <w:t xml:space="preserve">o </w:t>
      </w:r>
      <w:r w:rsidRPr="00C846EF">
        <w:rPr>
          <w:rFonts w:ascii="Century Gothic" w:hAnsi="Century Gothic"/>
          <w:color w:val="000000" w:themeColor="text1"/>
          <w:sz w:val="20"/>
          <w:szCs w:val="20"/>
        </w:rPr>
        <w:t>problemas de calidad de materiales.</w:t>
      </w:r>
    </w:p>
    <w:p w:rsidR="00A24674" w:rsidRPr="00C846EF" w:rsidRDefault="003F620A" w:rsidP="00C846EF">
      <w:pPr>
        <w:pStyle w:val="Prrafodelista"/>
        <w:widowControl w:val="0"/>
        <w:numPr>
          <w:ilvl w:val="0"/>
          <w:numId w:val="29"/>
        </w:numPr>
        <w:shd w:val="clear" w:color="auto" w:fill="FFFFFF" w:themeFill="background1"/>
        <w:autoSpaceDE w:val="0"/>
        <w:autoSpaceDN w:val="0"/>
        <w:adjustRightInd w:val="0"/>
        <w:spacing w:after="0" w:line="240" w:lineRule="auto"/>
        <w:ind w:left="993" w:right="47" w:hanging="426"/>
        <w:jc w:val="both"/>
        <w:rPr>
          <w:rFonts w:ascii="Century Gothic" w:hAnsi="Century Gothic"/>
          <w:color w:val="000000" w:themeColor="text1"/>
          <w:sz w:val="20"/>
          <w:szCs w:val="20"/>
        </w:rPr>
      </w:pPr>
      <w:r>
        <w:rPr>
          <w:rFonts w:ascii="Century Gothic" w:hAnsi="Century Gothic"/>
          <w:color w:val="000000" w:themeColor="text1"/>
          <w:sz w:val="20"/>
          <w:szCs w:val="20"/>
          <w:lang w:val="es-CL"/>
        </w:rPr>
        <w:t xml:space="preserve">Requerir </w:t>
      </w:r>
      <w:r w:rsidR="00A24674" w:rsidRPr="00C846EF">
        <w:rPr>
          <w:rFonts w:ascii="Century Gothic" w:hAnsi="Century Gothic"/>
          <w:color w:val="000000" w:themeColor="text1"/>
          <w:sz w:val="20"/>
          <w:szCs w:val="20"/>
          <w:lang w:val="es-CL"/>
        </w:rPr>
        <w:t>a</w:t>
      </w:r>
      <w:r w:rsidR="007A26B0" w:rsidRPr="00C846EF">
        <w:rPr>
          <w:rFonts w:ascii="Century Gothic" w:hAnsi="Century Gothic"/>
          <w:color w:val="000000" w:themeColor="text1"/>
          <w:sz w:val="20"/>
          <w:szCs w:val="20"/>
          <w:lang w:val="es-CL"/>
        </w:rPr>
        <w:t>l BENEFICIARIO</w:t>
      </w:r>
      <w:r w:rsidR="00A24674" w:rsidRPr="00C846EF">
        <w:rPr>
          <w:rFonts w:ascii="Century Gothic" w:hAnsi="Century Gothic"/>
          <w:color w:val="000000" w:themeColor="text1"/>
          <w:sz w:val="20"/>
          <w:szCs w:val="20"/>
          <w:lang w:val="es-CL"/>
        </w:rPr>
        <w:t xml:space="preserve"> pon</w:t>
      </w:r>
      <w:r w:rsidR="007A26B0" w:rsidRPr="00C846EF">
        <w:rPr>
          <w:rFonts w:ascii="Century Gothic" w:hAnsi="Century Gothic"/>
          <w:color w:val="000000" w:themeColor="text1"/>
          <w:sz w:val="20"/>
          <w:szCs w:val="20"/>
          <w:lang w:val="es-CL"/>
        </w:rPr>
        <w:t>er</w:t>
      </w:r>
      <w:r w:rsidR="00A24674" w:rsidRPr="00C846EF">
        <w:rPr>
          <w:rFonts w:ascii="Century Gothic" w:hAnsi="Century Gothic"/>
          <w:color w:val="000000" w:themeColor="text1"/>
          <w:sz w:val="20"/>
          <w:szCs w:val="20"/>
          <w:lang w:val="es-CL"/>
        </w:rPr>
        <w:t xml:space="preserve"> término anticipado al contrato con el CONTRATISTA, sin perjuicio del ejercicio de las respectivas acciones judiciales. </w:t>
      </w:r>
    </w:p>
    <w:p w:rsidR="00370E4E" w:rsidRPr="00297403" w:rsidRDefault="00370E4E" w:rsidP="00297403">
      <w:pPr>
        <w:shd w:val="clear" w:color="auto" w:fill="FFFFFF" w:themeFill="background1"/>
        <w:autoSpaceDE w:val="0"/>
        <w:autoSpaceDN w:val="0"/>
        <w:adjustRightInd w:val="0"/>
        <w:spacing w:after="0" w:line="240" w:lineRule="auto"/>
        <w:jc w:val="both"/>
        <w:rPr>
          <w:rFonts w:ascii="Century Gothic" w:hAnsi="Century Gothic"/>
          <w:b/>
          <w:color w:val="000000" w:themeColor="text1"/>
          <w:sz w:val="20"/>
          <w:szCs w:val="20"/>
          <w:lang w:val="es-CL"/>
        </w:rPr>
      </w:pPr>
    </w:p>
    <w:p w:rsidR="0049054C" w:rsidRPr="00297403" w:rsidRDefault="007A26B0" w:rsidP="0049054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eastAsia="Times New Roman" w:hAnsi="Century Gothic" w:cs="Arial"/>
          <w:b/>
          <w:color w:val="000000" w:themeColor="text1"/>
          <w:sz w:val="20"/>
          <w:szCs w:val="20"/>
          <w:lang w:eastAsia="es-ES"/>
        </w:rPr>
        <w:t>VIGÉSIMA</w:t>
      </w:r>
      <w:r w:rsidR="00821695" w:rsidRPr="00297403">
        <w:rPr>
          <w:rFonts w:ascii="Century Gothic" w:eastAsia="Times New Roman" w:hAnsi="Century Gothic" w:cs="Arial"/>
          <w:b/>
          <w:color w:val="000000" w:themeColor="text1"/>
          <w:sz w:val="20"/>
          <w:szCs w:val="20"/>
          <w:lang w:eastAsia="es-ES"/>
        </w:rPr>
        <w:t xml:space="preserve">: </w:t>
      </w:r>
      <w:r w:rsidR="0049054C" w:rsidRPr="00297403">
        <w:rPr>
          <w:rFonts w:ascii="Century Gothic" w:hAnsi="Century Gothic"/>
          <w:b/>
          <w:color w:val="000000" w:themeColor="text1"/>
          <w:sz w:val="20"/>
          <w:szCs w:val="20"/>
        </w:rPr>
        <w:t>Personerías</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297403" w:rsidRDefault="007A26B0" w:rsidP="0049054C">
      <w:pPr>
        <w:shd w:val="clear" w:color="auto" w:fill="FFFFFF" w:themeFill="background1"/>
        <w:spacing w:after="0" w:line="240" w:lineRule="auto"/>
        <w:jc w:val="both"/>
        <w:rPr>
          <w:rFonts w:ascii="Century Gothic" w:hAnsi="Century Gothic"/>
          <w:color w:val="000000" w:themeColor="text1"/>
          <w:sz w:val="20"/>
          <w:szCs w:val="20"/>
        </w:rPr>
      </w:pPr>
      <w:r w:rsidRPr="007A26B0">
        <w:rPr>
          <w:rFonts w:ascii="Century Gothic" w:hAnsi="Century Gothic"/>
          <w:bCs/>
          <w:color w:val="000000" w:themeColor="text1"/>
          <w:sz w:val="20"/>
          <w:szCs w:val="20"/>
          <w:lang w:val="es-CL"/>
        </w:rPr>
        <w:t>La personería de don (ña)______________________________como representante del</w:t>
      </w:r>
      <w:r>
        <w:rPr>
          <w:rFonts w:ascii="Century Gothic" w:hAnsi="Century Gothic"/>
          <w:bCs/>
          <w:color w:val="000000" w:themeColor="text1"/>
          <w:sz w:val="20"/>
          <w:szCs w:val="20"/>
          <w:lang w:val="es-CL"/>
        </w:rPr>
        <w:t xml:space="preserve"> BENEFICIARIO</w:t>
      </w:r>
      <w:r w:rsidRPr="007A26B0">
        <w:rPr>
          <w:rFonts w:ascii="Century Gothic" w:hAnsi="Century Gothic"/>
          <w:bCs/>
          <w:color w:val="000000" w:themeColor="text1"/>
          <w:sz w:val="20"/>
          <w:szCs w:val="20"/>
          <w:lang w:val="es-CL"/>
        </w:rPr>
        <w:t>, consta en certificado de Personería Jurídica Vigente N°_______________ de fecha___________________, emitido por el Registro Civil de________________, y</w:t>
      </w:r>
      <w:r>
        <w:rPr>
          <w:rFonts w:ascii="Century Gothic" w:hAnsi="Century Gothic"/>
          <w:bCs/>
          <w:color w:val="000000" w:themeColor="text1"/>
          <w:sz w:val="20"/>
          <w:szCs w:val="20"/>
          <w:lang w:val="es-CL"/>
        </w:rPr>
        <w:t xml:space="preserve"> l</w:t>
      </w:r>
      <w:r w:rsidR="0049054C" w:rsidRPr="00297403">
        <w:rPr>
          <w:rFonts w:ascii="Century Gothic" w:hAnsi="Century Gothic"/>
          <w:color w:val="000000" w:themeColor="text1"/>
          <w:sz w:val="20"/>
          <w:szCs w:val="20"/>
        </w:rPr>
        <w:t xml:space="preserve">a personería del representante legal </w:t>
      </w:r>
      <w:r w:rsidR="0049054C" w:rsidRPr="00297403">
        <w:rPr>
          <w:rFonts w:ascii="Century Gothic" w:eastAsia="Times New Roman" w:hAnsi="Century Gothic" w:cs="Arial"/>
          <w:color w:val="000000" w:themeColor="text1"/>
          <w:sz w:val="20"/>
          <w:szCs w:val="20"/>
          <w:lang w:eastAsia="es-ES"/>
        </w:rPr>
        <w:t>del CONTRATISTA</w:t>
      </w:r>
      <w:r w:rsidR="0049054C" w:rsidRPr="00297403">
        <w:rPr>
          <w:rFonts w:ascii="Century Gothic" w:hAnsi="Century Gothic"/>
          <w:color w:val="000000" w:themeColor="text1"/>
          <w:sz w:val="20"/>
          <w:szCs w:val="20"/>
          <w:lang w:val="es-ES_tradnl"/>
        </w:rPr>
        <w:t xml:space="preserve"> </w:t>
      </w:r>
      <w:r w:rsidR="0049054C" w:rsidRPr="00297403">
        <w:rPr>
          <w:rFonts w:ascii="Century Gothic" w:eastAsia="Times New Roman" w:hAnsi="Century Gothic" w:cs="Arial"/>
          <w:color w:val="000000" w:themeColor="text1"/>
          <w:sz w:val="20"/>
          <w:szCs w:val="20"/>
          <w:lang w:eastAsia="es-ES"/>
        </w:rPr>
        <w:t xml:space="preserve">emana </w:t>
      </w:r>
      <w:r w:rsidR="0049054C" w:rsidRPr="00297403">
        <w:rPr>
          <w:rFonts w:ascii="Century Gothic" w:hAnsi="Century Gothic"/>
          <w:color w:val="000000" w:themeColor="text1"/>
          <w:sz w:val="20"/>
          <w:szCs w:val="20"/>
        </w:rPr>
        <w:t xml:space="preserve">de escritura pública de fecha </w:t>
      </w:r>
      <w:proofErr w:type="gramStart"/>
      <w:r w:rsidR="0049054C" w:rsidRPr="00297403">
        <w:rPr>
          <w:rFonts w:ascii="Century Gothic" w:hAnsi="Century Gothic"/>
          <w:color w:val="000000" w:themeColor="text1"/>
          <w:sz w:val="20"/>
          <w:szCs w:val="20"/>
        </w:rPr>
        <w:t>…….</w:t>
      </w:r>
      <w:proofErr w:type="gramEnd"/>
      <w:r w:rsidR="0049054C" w:rsidRPr="00297403">
        <w:rPr>
          <w:rFonts w:ascii="Century Gothic" w:hAnsi="Century Gothic"/>
          <w:color w:val="000000" w:themeColor="text1"/>
          <w:sz w:val="20"/>
          <w:szCs w:val="20"/>
        </w:rPr>
        <w:t>.</w:t>
      </w:r>
      <w:r w:rsidR="0049054C" w:rsidRPr="00297403">
        <w:rPr>
          <w:rFonts w:ascii="Century Gothic" w:eastAsia="Times New Roman" w:hAnsi="Century Gothic" w:cs="Arial"/>
          <w:color w:val="000000" w:themeColor="text1"/>
          <w:sz w:val="20"/>
          <w:szCs w:val="20"/>
          <w:lang w:eastAsia="es-ES"/>
        </w:rPr>
        <w:t>,</w:t>
      </w:r>
      <w:r w:rsidR="0049054C" w:rsidRPr="00297403">
        <w:rPr>
          <w:rFonts w:ascii="Century Gothic" w:hAnsi="Century Gothic"/>
          <w:color w:val="000000" w:themeColor="text1"/>
          <w:sz w:val="20"/>
          <w:szCs w:val="20"/>
        </w:rPr>
        <w:t xml:space="preserve"> otorgada ante el Notario Público de </w:t>
      </w:r>
      <w:r w:rsidR="0049054C" w:rsidRPr="00297403">
        <w:rPr>
          <w:rFonts w:ascii="Century Gothic" w:eastAsia="Times New Roman" w:hAnsi="Century Gothic" w:cs="Arial"/>
          <w:color w:val="000000" w:themeColor="text1"/>
          <w:sz w:val="20"/>
          <w:szCs w:val="20"/>
          <w:lang w:eastAsia="es-ES"/>
        </w:rPr>
        <w:t>………..</w:t>
      </w:r>
      <w:r w:rsidR="0049054C" w:rsidRPr="00297403">
        <w:rPr>
          <w:rFonts w:ascii="Century Gothic" w:hAnsi="Century Gothic"/>
          <w:color w:val="000000" w:themeColor="text1"/>
          <w:sz w:val="20"/>
          <w:szCs w:val="20"/>
        </w:rPr>
        <w:t xml:space="preserve"> todos ellos documentos que no se insertan por ser conocidos de las partes contratantes y las presentes a este acto.</w:t>
      </w:r>
    </w:p>
    <w:p w:rsidR="0049054C" w:rsidRDefault="0049054C"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p>
    <w:p w:rsidR="00821695" w:rsidRPr="00297403" w:rsidRDefault="00315438" w:rsidP="0029740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eastAsia="Times New Roman" w:hAnsi="Century Gothic" w:cs="Arial"/>
          <w:b/>
          <w:color w:val="000000" w:themeColor="text1"/>
          <w:sz w:val="20"/>
          <w:szCs w:val="20"/>
          <w:lang w:eastAsia="es-ES"/>
        </w:rPr>
        <w:t>VI</w:t>
      </w:r>
      <w:r w:rsidR="00370E4E" w:rsidRPr="00297403">
        <w:rPr>
          <w:rFonts w:ascii="Century Gothic" w:eastAsia="Times New Roman" w:hAnsi="Century Gothic" w:cs="Arial"/>
          <w:b/>
          <w:color w:val="000000" w:themeColor="text1"/>
          <w:sz w:val="20"/>
          <w:szCs w:val="20"/>
          <w:lang w:eastAsia="es-ES"/>
        </w:rPr>
        <w:t>GÉSIMA</w:t>
      </w:r>
      <w:r>
        <w:rPr>
          <w:rFonts w:ascii="Century Gothic" w:eastAsia="Times New Roman" w:hAnsi="Century Gothic" w:cs="Arial"/>
          <w:b/>
          <w:color w:val="000000" w:themeColor="text1"/>
          <w:sz w:val="20"/>
          <w:szCs w:val="20"/>
          <w:lang w:eastAsia="es-ES"/>
        </w:rPr>
        <w:t xml:space="preserve"> PRIMERA</w:t>
      </w:r>
      <w:r w:rsidR="00821695" w:rsidRPr="00297403">
        <w:rPr>
          <w:rFonts w:ascii="Century Gothic" w:hAnsi="Century Gothic"/>
          <w:b/>
          <w:color w:val="000000" w:themeColor="text1"/>
          <w:sz w:val="20"/>
          <w:szCs w:val="20"/>
        </w:rPr>
        <w:t xml:space="preserve">: </w:t>
      </w:r>
      <w:r w:rsidR="007A26B0" w:rsidRPr="00297403">
        <w:rPr>
          <w:rFonts w:ascii="Century Gothic" w:eastAsia="Times New Roman" w:hAnsi="Century Gothic" w:cs="Arial"/>
          <w:b/>
          <w:color w:val="000000" w:themeColor="text1"/>
          <w:sz w:val="20"/>
          <w:szCs w:val="20"/>
          <w:lang w:eastAsia="es-ES"/>
        </w:rPr>
        <w:t>Gastos</w:t>
      </w:r>
      <w:r w:rsidR="007A26B0">
        <w:rPr>
          <w:rFonts w:ascii="Century Gothic" w:eastAsia="Times New Roman" w:hAnsi="Century Gothic" w:cs="Arial"/>
          <w:b/>
          <w:color w:val="000000" w:themeColor="text1"/>
          <w:sz w:val="20"/>
          <w:szCs w:val="20"/>
          <w:lang w:eastAsia="es-ES"/>
        </w:rPr>
        <w:t>,</w:t>
      </w:r>
      <w:r w:rsidR="007A26B0" w:rsidRPr="00297403">
        <w:rPr>
          <w:rFonts w:ascii="Century Gothic" w:hAnsi="Century Gothic"/>
          <w:b/>
          <w:color w:val="000000" w:themeColor="text1"/>
          <w:sz w:val="20"/>
          <w:szCs w:val="20"/>
        </w:rPr>
        <w:t xml:space="preserve"> </w:t>
      </w:r>
      <w:r w:rsidR="00821695" w:rsidRPr="00297403">
        <w:rPr>
          <w:rFonts w:ascii="Century Gothic" w:hAnsi="Century Gothic"/>
          <w:b/>
          <w:color w:val="000000" w:themeColor="text1"/>
          <w:sz w:val="20"/>
          <w:szCs w:val="20"/>
        </w:rPr>
        <w:t>Domicilio</w:t>
      </w:r>
      <w:r>
        <w:rPr>
          <w:rFonts w:ascii="Century Gothic" w:hAnsi="Century Gothic"/>
          <w:b/>
          <w:color w:val="000000" w:themeColor="text1"/>
          <w:sz w:val="20"/>
          <w:szCs w:val="20"/>
        </w:rPr>
        <w:t xml:space="preserve"> </w:t>
      </w:r>
      <w:r w:rsidR="007A26B0">
        <w:rPr>
          <w:rFonts w:ascii="Century Gothic" w:hAnsi="Century Gothic"/>
          <w:b/>
          <w:color w:val="000000" w:themeColor="text1"/>
          <w:sz w:val="20"/>
          <w:szCs w:val="20"/>
        </w:rPr>
        <w:t>y</w:t>
      </w:r>
      <w:r>
        <w:rPr>
          <w:rFonts w:ascii="Century Gothic" w:hAnsi="Century Gothic"/>
          <w:b/>
          <w:color w:val="000000" w:themeColor="text1"/>
          <w:sz w:val="20"/>
          <w:szCs w:val="20"/>
        </w:rPr>
        <w:t xml:space="preserve"> Ejemplares</w:t>
      </w:r>
      <w:r w:rsidR="00821695" w:rsidRPr="00297403">
        <w:rPr>
          <w:rFonts w:ascii="Century Gothic" w:hAnsi="Century Gothic"/>
          <w:b/>
          <w:color w:val="000000" w:themeColor="text1"/>
          <w:sz w:val="20"/>
          <w:szCs w:val="20"/>
        </w:rPr>
        <w:t>.</w:t>
      </w:r>
    </w:p>
    <w:p w:rsidR="00821695" w:rsidRPr="00297403" w:rsidRDefault="00821695" w:rsidP="00297403">
      <w:pPr>
        <w:shd w:val="clear" w:color="auto" w:fill="FFFFFF" w:themeFill="background1"/>
        <w:spacing w:after="0" w:line="240" w:lineRule="auto"/>
        <w:jc w:val="both"/>
        <w:rPr>
          <w:rFonts w:ascii="Century Gothic" w:hAnsi="Century Gothic"/>
          <w:color w:val="000000" w:themeColor="text1"/>
          <w:sz w:val="20"/>
          <w:szCs w:val="20"/>
        </w:rPr>
      </w:pPr>
    </w:p>
    <w:p w:rsidR="007A26B0" w:rsidRPr="00297403" w:rsidRDefault="007A26B0" w:rsidP="007A26B0">
      <w:pPr>
        <w:shd w:val="clear" w:color="auto" w:fill="FFFFFF" w:themeFill="background1"/>
        <w:spacing w:after="0" w:line="240" w:lineRule="auto"/>
        <w:jc w:val="both"/>
        <w:rPr>
          <w:rFonts w:ascii="Century Gothic" w:eastAsia="Times New Roman" w:hAnsi="Century Gothic" w:cs="Arial"/>
          <w:b/>
          <w:color w:val="000000" w:themeColor="text1"/>
          <w:sz w:val="20"/>
          <w:szCs w:val="20"/>
          <w:u w:val="single"/>
          <w:lang w:eastAsia="es-ES"/>
        </w:rPr>
      </w:pPr>
      <w:r w:rsidRPr="00297403">
        <w:rPr>
          <w:rFonts w:ascii="Century Gothic" w:hAnsi="Century Gothic"/>
          <w:color w:val="000000" w:themeColor="text1"/>
          <w:sz w:val="20"/>
          <w:szCs w:val="20"/>
        </w:rPr>
        <w:t>Todos los impuestos legales y gastos derivados que graven este contrato, son de cargo del CONTRATISTA.</w:t>
      </w:r>
    </w:p>
    <w:p w:rsidR="00821695" w:rsidRPr="00297403" w:rsidRDefault="00821695" w:rsidP="0029740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Para todos los efectos derivados del presente contrato, las partes fijan domicilio en la ciudad de </w:t>
      </w:r>
      <w:r w:rsidR="00240730">
        <w:rPr>
          <w:rFonts w:ascii="Century Gothic" w:eastAsia="Times New Roman" w:hAnsi="Century Gothic" w:cs="Arial"/>
          <w:b/>
          <w:color w:val="000000" w:themeColor="text1"/>
          <w:sz w:val="20"/>
          <w:szCs w:val="20"/>
          <w:u w:val="single"/>
          <w:lang w:eastAsia="es-ES"/>
        </w:rPr>
        <w:t>______________</w:t>
      </w:r>
      <w:r w:rsidRPr="00297403">
        <w:rPr>
          <w:rFonts w:ascii="Century Gothic" w:hAnsi="Century Gothic"/>
          <w:color w:val="000000" w:themeColor="text1"/>
          <w:sz w:val="20"/>
          <w:szCs w:val="20"/>
        </w:rPr>
        <w:t xml:space="preserve"> y se someten desde ya a la competencia de sus Tribunales Ordinarios de Justicia.</w:t>
      </w:r>
    </w:p>
    <w:p w:rsidR="00821695" w:rsidRPr="00297403" w:rsidRDefault="00821695"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u w:val="single"/>
          <w:lang w:eastAsia="es-ES"/>
        </w:rPr>
      </w:pPr>
    </w:p>
    <w:p w:rsidR="00821695" w:rsidRPr="00297403" w:rsidRDefault="00821695" w:rsidP="0029740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El presente contrato se firma en cuatro ejemplares de igual tenor y fecha q</w:t>
      </w:r>
      <w:r w:rsidR="00CC64B6" w:rsidRPr="00297403">
        <w:rPr>
          <w:rFonts w:ascii="Century Gothic" w:hAnsi="Century Gothic"/>
          <w:color w:val="000000" w:themeColor="text1"/>
          <w:sz w:val="20"/>
          <w:szCs w:val="20"/>
        </w:rPr>
        <w:t xml:space="preserve">uedando un ejemplar en poder de: </w:t>
      </w:r>
      <w:r w:rsidR="00F73C45" w:rsidRPr="00297403">
        <w:rPr>
          <w:rFonts w:ascii="Century Gothic" w:hAnsi="Century Gothic"/>
          <w:color w:val="000000" w:themeColor="text1"/>
          <w:sz w:val="20"/>
          <w:szCs w:val="20"/>
        </w:rPr>
        <w:t>el BENEFICIARIO</w:t>
      </w:r>
      <w:r w:rsidR="00240730">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el </w:t>
      </w:r>
      <w:r w:rsidR="00BA4684" w:rsidRPr="00297403">
        <w:rPr>
          <w:rFonts w:ascii="Century Gothic" w:hAnsi="Century Gothic"/>
          <w:color w:val="000000" w:themeColor="text1"/>
          <w:sz w:val="20"/>
          <w:szCs w:val="20"/>
        </w:rPr>
        <w:t>SERVIU</w:t>
      </w:r>
      <w:r w:rsidR="00240730">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w:t>
      </w:r>
      <w:r w:rsidR="00240730" w:rsidRPr="00297403">
        <w:rPr>
          <w:rFonts w:ascii="Century Gothic" w:hAnsi="Century Gothic"/>
          <w:color w:val="000000" w:themeColor="text1"/>
          <w:sz w:val="20"/>
          <w:szCs w:val="20"/>
        </w:rPr>
        <w:t>la ENTIDAD,</w:t>
      </w:r>
      <w:r w:rsidR="00240730">
        <w:rPr>
          <w:rFonts w:ascii="Century Gothic" w:hAnsi="Century Gothic"/>
          <w:color w:val="000000" w:themeColor="text1"/>
          <w:sz w:val="20"/>
          <w:szCs w:val="20"/>
        </w:rPr>
        <w:t xml:space="preserve"> </w:t>
      </w:r>
      <w:r w:rsidRPr="00297403">
        <w:rPr>
          <w:rFonts w:ascii="Century Gothic" w:hAnsi="Century Gothic"/>
          <w:color w:val="000000" w:themeColor="text1"/>
          <w:sz w:val="20"/>
          <w:szCs w:val="20"/>
        </w:rPr>
        <w:t>y el CONTRATISTA.</w:t>
      </w:r>
    </w:p>
    <w:p w:rsidR="00821695" w:rsidRPr="00297403" w:rsidRDefault="00821695" w:rsidP="00297403">
      <w:pPr>
        <w:shd w:val="clear" w:color="auto" w:fill="FFFFFF" w:themeFill="background1"/>
        <w:spacing w:after="0" w:line="240" w:lineRule="auto"/>
        <w:jc w:val="both"/>
        <w:rPr>
          <w:rFonts w:ascii="Century Gothic" w:hAnsi="Century Gothic"/>
          <w:color w:val="000000" w:themeColor="text1"/>
          <w:sz w:val="20"/>
          <w:szCs w:val="20"/>
        </w:rPr>
      </w:pPr>
    </w:p>
    <w:p w:rsidR="00797399" w:rsidRPr="00297403" w:rsidRDefault="00821695" w:rsidP="00297403">
      <w:pPr>
        <w:shd w:val="clear" w:color="auto" w:fill="FFFFFF" w:themeFill="background1"/>
        <w:spacing w:after="0" w:line="240" w:lineRule="auto"/>
        <w:jc w:val="both"/>
        <w:rPr>
          <w:rFonts w:ascii="Century Gothic" w:hAnsi="Century Gothic"/>
          <w:b/>
          <w:color w:val="000000" w:themeColor="text1"/>
          <w:sz w:val="20"/>
          <w:szCs w:val="20"/>
        </w:rPr>
      </w:pPr>
      <w:r w:rsidRPr="00297403">
        <w:rPr>
          <w:rFonts w:ascii="Century Gothic" w:hAnsi="Century Gothic"/>
          <w:b/>
          <w:color w:val="000000" w:themeColor="text1"/>
          <w:sz w:val="20"/>
          <w:szCs w:val="20"/>
        </w:rPr>
        <w:t xml:space="preserve"> </w:t>
      </w:r>
    </w:p>
    <w:p w:rsidR="00797399" w:rsidRPr="00297403" w:rsidRDefault="00797399" w:rsidP="00297403">
      <w:pPr>
        <w:shd w:val="clear" w:color="auto" w:fill="FFFFFF" w:themeFill="background1"/>
        <w:spacing w:after="0" w:line="240" w:lineRule="auto"/>
        <w:jc w:val="both"/>
        <w:rPr>
          <w:rFonts w:ascii="Century Gothic" w:hAnsi="Century Gothic"/>
          <w:b/>
          <w:color w:val="000000" w:themeColor="text1"/>
          <w:sz w:val="20"/>
          <w:szCs w:val="20"/>
        </w:rPr>
      </w:pPr>
    </w:p>
    <w:p w:rsidR="00797399" w:rsidRPr="00297403" w:rsidRDefault="00797399" w:rsidP="00297403">
      <w:pPr>
        <w:shd w:val="clear" w:color="auto" w:fill="FFFFFF" w:themeFill="background1"/>
        <w:spacing w:after="0" w:line="240" w:lineRule="auto"/>
        <w:jc w:val="both"/>
        <w:rPr>
          <w:rFonts w:ascii="Century Gothic" w:hAnsi="Century Gothic"/>
          <w:b/>
          <w:color w:val="000000" w:themeColor="text1"/>
          <w:sz w:val="20"/>
          <w:szCs w:val="20"/>
        </w:rPr>
      </w:pPr>
    </w:p>
    <w:p w:rsidR="00821695" w:rsidRPr="00297403" w:rsidRDefault="00821695"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9F0B86" w:rsidRPr="00297403" w:rsidRDefault="009F0B86"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821695" w:rsidRPr="00297403" w:rsidRDefault="00821695"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p>
    <w:p w:rsidR="0009249C" w:rsidRPr="001368C2" w:rsidRDefault="00821695"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r w:rsidRPr="00297403">
        <w:rPr>
          <w:rFonts w:ascii="Century Gothic" w:eastAsia="Times New Roman" w:hAnsi="Century Gothic" w:cs="Arial"/>
          <w:b/>
          <w:color w:val="000000" w:themeColor="text1"/>
          <w:sz w:val="20"/>
          <w:szCs w:val="20"/>
          <w:lang w:eastAsia="es-ES"/>
        </w:rPr>
        <w:t>FIRMAS DE LOS COMPARECIENTES</w:t>
      </w:r>
    </w:p>
    <w:p w:rsidR="004D41EA" w:rsidRPr="001368C2" w:rsidRDefault="004D41EA"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p>
    <w:sectPr w:rsidR="004D41EA" w:rsidRPr="001368C2" w:rsidSect="001368C2">
      <w:pgSz w:w="12240" w:h="18720" w:code="4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5278" w:rsidRDefault="00555278" w:rsidP="00DA1347">
      <w:pPr>
        <w:spacing w:after="0" w:line="240" w:lineRule="auto"/>
      </w:pPr>
      <w:r>
        <w:separator/>
      </w:r>
    </w:p>
  </w:endnote>
  <w:endnote w:type="continuationSeparator" w:id="0">
    <w:p w:rsidR="00555278" w:rsidRDefault="00555278" w:rsidP="00DA1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5278" w:rsidRDefault="00555278" w:rsidP="00DA1347">
      <w:pPr>
        <w:spacing w:after="0" w:line="240" w:lineRule="auto"/>
      </w:pPr>
      <w:r>
        <w:separator/>
      </w:r>
    </w:p>
  </w:footnote>
  <w:footnote w:type="continuationSeparator" w:id="0">
    <w:p w:rsidR="00555278" w:rsidRDefault="00555278" w:rsidP="00DA1347">
      <w:pPr>
        <w:spacing w:after="0" w:line="240" w:lineRule="auto"/>
      </w:pPr>
      <w:r>
        <w:continuationSeparator/>
      </w:r>
    </w:p>
  </w:footnote>
  <w:footnote w:id="1">
    <w:p w:rsidR="00755BAF" w:rsidRPr="007346ED" w:rsidRDefault="00755BAF" w:rsidP="001368C2">
      <w:pPr>
        <w:pStyle w:val="Textonotapie"/>
        <w:jc w:val="both"/>
        <w:rPr>
          <w:rFonts w:ascii="Century Gothic" w:hAnsi="Century Gothic"/>
          <w:sz w:val="18"/>
          <w:szCs w:val="18"/>
          <w:lang w:val="es-CL"/>
        </w:rPr>
      </w:pPr>
      <w:r w:rsidRPr="001368C2">
        <w:rPr>
          <w:rStyle w:val="Refdenotaalpie"/>
          <w:rFonts w:ascii="Century Gothic" w:hAnsi="Century Gothic"/>
          <w:sz w:val="18"/>
          <w:szCs w:val="18"/>
        </w:rPr>
        <w:footnoteRef/>
      </w:r>
      <w:r w:rsidRPr="001368C2">
        <w:rPr>
          <w:rFonts w:ascii="Century Gothic" w:hAnsi="Century Gothic"/>
          <w:sz w:val="18"/>
          <w:szCs w:val="18"/>
        </w:rPr>
        <w:t xml:space="preserve"> </w:t>
      </w:r>
      <w:r w:rsidRPr="001368C2">
        <w:rPr>
          <w:rFonts w:ascii="Century Gothic" w:hAnsi="Century Gothic"/>
          <w:b/>
          <w:sz w:val="18"/>
          <w:szCs w:val="18"/>
        </w:rPr>
        <w:t>Nota aclaratoria</w:t>
      </w:r>
      <w:r>
        <w:rPr>
          <w:rFonts w:ascii="Century Gothic" w:hAnsi="Century Gothic"/>
          <w:sz w:val="18"/>
          <w:szCs w:val="18"/>
        </w:rPr>
        <w:t xml:space="preserve">: </w:t>
      </w:r>
      <w:r w:rsidR="007F7808">
        <w:rPr>
          <w:rFonts w:ascii="Century Gothic" w:hAnsi="Century Gothic"/>
          <w:sz w:val="18"/>
          <w:szCs w:val="18"/>
        </w:rPr>
        <w:t>Se entiende por BENEFICIARIO al postulante, sea éste persona natural o jurídica</w:t>
      </w:r>
      <w:r w:rsidR="00F00E85">
        <w:rPr>
          <w:rFonts w:ascii="Century Gothic" w:hAnsi="Century Gothic"/>
          <w:sz w:val="18"/>
          <w:szCs w:val="18"/>
        </w:rPr>
        <w:t>, cuyo proyecto resulte seleccionado</w:t>
      </w:r>
      <w:r w:rsidR="007F7808">
        <w:rPr>
          <w:rFonts w:ascii="Century Gothic" w:hAnsi="Century Gothic"/>
          <w:sz w:val="18"/>
          <w:szCs w:val="18"/>
        </w:rPr>
        <w:t>.</w:t>
      </w:r>
    </w:p>
    <w:p w:rsidR="00755BAF" w:rsidRPr="001368C2" w:rsidRDefault="00755BAF" w:rsidP="001368C2">
      <w:pPr>
        <w:pStyle w:val="Textonotapie"/>
        <w:jc w:val="both"/>
        <w:rPr>
          <w:rFonts w:ascii="Century Gothic" w:hAnsi="Century Gothic"/>
          <w:sz w:val="18"/>
          <w:szCs w:val="18"/>
          <w:lang w:val="es-C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1151D"/>
    <w:multiLevelType w:val="hybridMultilevel"/>
    <w:tmpl w:val="5FFC9D9E"/>
    <w:lvl w:ilvl="0" w:tplc="340A000F">
      <w:start w:val="1"/>
      <w:numFmt w:val="decimal"/>
      <w:lvlText w:val="%1."/>
      <w:lvlJc w:val="left"/>
      <w:pPr>
        <w:tabs>
          <w:tab w:val="num" w:pos="502"/>
        </w:tabs>
        <w:ind w:left="502" w:hanging="360"/>
      </w:pPr>
      <w:rPr>
        <w:b/>
        <w:color w:val="auto"/>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C8C0679"/>
    <w:multiLevelType w:val="hybridMultilevel"/>
    <w:tmpl w:val="FC783C3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EDB2954"/>
    <w:multiLevelType w:val="hybridMultilevel"/>
    <w:tmpl w:val="65F252D8"/>
    <w:lvl w:ilvl="0" w:tplc="77162954">
      <w:start w:val="1"/>
      <w:numFmt w:val="lowerLetter"/>
      <w:lvlText w:val="%1)"/>
      <w:lvlJc w:val="left"/>
      <w:pPr>
        <w:ind w:left="720" w:hanging="360"/>
      </w:pPr>
      <w:rPr>
        <w:rFonts w:ascii="Arial" w:eastAsia="Times New Roman" w:hAnsi="Arial" w:cs="Arial"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DD810CD"/>
    <w:multiLevelType w:val="hybridMultilevel"/>
    <w:tmpl w:val="427AB2B6"/>
    <w:lvl w:ilvl="0" w:tplc="9AD2D724">
      <w:start w:val="1"/>
      <w:numFmt w:val="lowerLetter"/>
      <w:lvlText w:val="%1)"/>
      <w:lvlJc w:val="left"/>
      <w:pPr>
        <w:ind w:left="720" w:hanging="360"/>
      </w:pPr>
      <w:rPr>
        <w:color w:val="FF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26F3CE3"/>
    <w:multiLevelType w:val="hybridMultilevel"/>
    <w:tmpl w:val="42A6638E"/>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25445F75"/>
    <w:multiLevelType w:val="hybridMultilevel"/>
    <w:tmpl w:val="C220EDE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2A053F34"/>
    <w:multiLevelType w:val="hybridMultilevel"/>
    <w:tmpl w:val="9FB43386"/>
    <w:lvl w:ilvl="0" w:tplc="0C0A0011">
      <w:start w:val="1"/>
      <w:numFmt w:val="decimal"/>
      <w:lvlText w:val="%1)"/>
      <w:lvlJc w:val="left"/>
      <w:pPr>
        <w:tabs>
          <w:tab w:val="num" w:pos="502"/>
        </w:tabs>
        <w:ind w:left="502" w:hanging="360"/>
      </w:pPr>
      <w:rPr>
        <w:b/>
        <w:color w:val="auto"/>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1CF08F8"/>
    <w:multiLevelType w:val="hybridMultilevel"/>
    <w:tmpl w:val="673CBF66"/>
    <w:lvl w:ilvl="0" w:tplc="52D2A29A">
      <w:start w:val="1"/>
      <w:numFmt w:val="lowerLetter"/>
      <w:lvlText w:val="%1)"/>
      <w:lvlJc w:val="left"/>
      <w:pPr>
        <w:ind w:left="786" w:hanging="360"/>
      </w:pPr>
      <w:rPr>
        <w:rFonts w:hint="default"/>
      </w:rPr>
    </w:lvl>
    <w:lvl w:ilvl="1" w:tplc="340A0019" w:tentative="1">
      <w:start w:val="1"/>
      <w:numFmt w:val="lowerLetter"/>
      <w:lvlText w:val="%2."/>
      <w:lvlJc w:val="left"/>
      <w:pPr>
        <w:ind w:left="1506" w:hanging="360"/>
      </w:pPr>
    </w:lvl>
    <w:lvl w:ilvl="2" w:tplc="340A001B" w:tentative="1">
      <w:start w:val="1"/>
      <w:numFmt w:val="lowerRoman"/>
      <w:lvlText w:val="%3."/>
      <w:lvlJc w:val="right"/>
      <w:pPr>
        <w:ind w:left="2226" w:hanging="180"/>
      </w:pPr>
    </w:lvl>
    <w:lvl w:ilvl="3" w:tplc="340A000F" w:tentative="1">
      <w:start w:val="1"/>
      <w:numFmt w:val="decimal"/>
      <w:lvlText w:val="%4."/>
      <w:lvlJc w:val="left"/>
      <w:pPr>
        <w:ind w:left="2946" w:hanging="360"/>
      </w:pPr>
    </w:lvl>
    <w:lvl w:ilvl="4" w:tplc="340A0019" w:tentative="1">
      <w:start w:val="1"/>
      <w:numFmt w:val="lowerLetter"/>
      <w:lvlText w:val="%5."/>
      <w:lvlJc w:val="left"/>
      <w:pPr>
        <w:ind w:left="3666" w:hanging="360"/>
      </w:pPr>
    </w:lvl>
    <w:lvl w:ilvl="5" w:tplc="340A001B" w:tentative="1">
      <w:start w:val="1"/>
      <w:numFmt w:val="lowerRoman"/>
      <w:lvlText w:val="%6."/>
      <w:lvlJc w:val="right"/>
      <w:pPr>
        <w:ind w:left="4386" w:hanging="180"/>
      </w:pPr>
    </w:lvl>
    <w:lvl w:ilvl="6" w:tplc="340A000F" w:tentative="1">
      <w:start w:val="1"/>
      <w:numFmt w:val="decimal"/>
      <w:lvlText w:val="%7."/>
      <w:lvlJc w:val="left"/>
      <w:pPr>
        <w:ind w:left="5106" w:hanging="360"/>
      </w:pPr>
    </w:lvl>
    <w:lvl w:ilvl="7" w:tplc="340A0019" w:tentative="1">
      <w:start w:val="1"/>
      <w:numFmt w:val="lowerLetter"/>
      <w:lvlText w:val="%8."/>
      <w:lvlJc w:val="left"/>
      <w:pPr>
        <w:ind w:left="5826" w:hanging="360"/>
      </w:pPr>
    </w:lvl>
    <w:lvl w:ilvl="8" w:tplc="340A001B" w:tentative="1">
      <w:start w:val="1"/>
      <w:numFmt w:val="lowerRoman"/>
      <w:lvlText w:val="%9."/>
      <w:lvlJc w:val="right"/>
      <w:pPr>
        <w:ind w:left="6546" w:hanging="180"/>
      </w:pPr>
    </w:lvl>
  </w:abstractNum>
  <w:abstractNum w:abstractNumId="8" w15:restartNumberingAfterBreak="0">
    <w:nsid w:val="342F3F28"/>
    <w:multiLevelType w:val="hybridMultilevel"/>
    <w:tmpl w:val="3E56C16E"/>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3891511B"/>
    <w:multiLevelType w:val="hybridMultilevel"/>
    <w:tmpl w:val="5A0CE5A2"/>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39117ACB"/>
    <w:multiLevelType w:val="hybridMultilevel"/>
    <w:tmpl w:val="41CEF1A2"/>
    <w:lvl w:ilvl="0" w:tplc="FFFFFFFF">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963460D"/>
    <w:multiLevelType w:val="hybridMultilevel"/>
    <w:tmpl w:val="A4C6AA10"/>
    <w:lvl w:ilvl="0" w:tplc="832823BE">
      <w:start w:val="1"/>
      <w:numFmt w:val="lowerLetter"/>
      <w:lvlText w:val="%1)"/>
      <w:lvlJc w:val="left"/>
      <w:pPr>
        <w:ind w:left="720" w:hanging="360"/>
      </w:pPr>
      <w:rPr>
        <w:rFonts w:hint="default"/>
        <w:color w:val="FF000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460D2E4B"/>
    <w:multiLevelType w:val="hybridMultilevel"/>
    <w:tmpl w:val="57D051AE"/>
    <w:lvl w:ilvl="0" w:tplc="119AA83C">
      <w:start w:val="1"/>
      <w:numFmt w:val="lowerLetter"/>
      <w:lvlText w:val="%1)"/>
      <w:lvlJc w:val="left"/>
      <w:pPr>
        <w:tabs>
          <w:tab w:val="num" w:pos="810"/>
        </w:tabs>
        <w:ind w:left="810" w:hanging="45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474F68BC"/>
    <w:multiLevelType w:val="hybridMultilevel"/>
    <w:tmpl w:val="A858B5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CD1270C"/>
    <w:multiLevelType w:val="hybridMultilevel"/>
    <w:tmpl w:val="6AC0B3C2"/>
    <w:lvl w:ilvl="0" w:tplc="A080B954">
      <w:start w:val="1"/>
      <w:numFmt w:val="decimal"/>
      <w:lvlText w:val="%1."/>
      <w:lvlJc w:val="center"/>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5" w15:restartNumberingAfterBreak="0">
    <w:nsid w:val="50325B1D"/>
    <w:multiLevelType w:val="hybridMultilevel"/>
    <w:tmpl w:val="78CA7520"/>
    <w:lvl w:ilvl="0" w:tplc="FFFFFFFF">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C2B163F"/>
    <w:multiLevelType w:val="hybridMultilevel"/>
    <w:tmpl w:val="79701FC2"/>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605E4A95"/>
    <w:multiLevelType w:val="hybridMultilevel"/>
    <w:tmpl w:val="088EB35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61025215"/>
    <w:multiLevelType w:val="hybridMultilevel"/>
    <w:tmpl w:val="69F8B46E"/>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63742E13"/>
    <w:multiLevelType w:val="singleLevel"/>
    <w:tmpl w:val="1AE2970C"/>
    <w:lvl w:ilvl="0">
      <w:numFmt w:val="bullet"/>
      <w:lvlText w:val="-"/>
      <w:lvlJc w:val="left"/>
      <w:pPr>
        <w:tabs>
          <w:tab w:val="num" w:pos="1065"/>
        </w:tabs>
        <w:ind w:left="1065" w:hanging="360"/>
      </w:pPr>
      <w:rPr>
        <w:rFonts w:ascii="Times New Roman" w:hAnsi="Times New Roman" w:hint="default"/>
        <w:color w:val="auto"/>
      </w:rPr>
    </w:lvl>
  </w:abstractNum>
  <w:abstractNum w:abstractNumId="20" w15:restartNumberingAfterBreak="0">
    <w:nsid w:val="69967D9B"/>
    <w:multiLevelType w:val="hybridMultilevel"/>
    <w:tmpl w:val="673CBF66"/>
    <w:lvl w:ilvl="0" w:tplc="52D2A29A">
      <w:start w:val="1"/>
      <w:numFmt w:val="lowerLetter"/>
      <w:lvlText w:val="%1)"/>
      <w:lvlJc w:val="left"/>
      <w:pPr>
        <w:ind w:left="786" w:hanging="360"/>
      </w:pPr>
      <w:rPr>
        <w:rFonts w:hint="default"/>
      </w:rPr>
    </w:lvl>
    <w:lvl w:ilvl="1" w:tplc="340A0019" w:tentative="1">
      <w:start w:val="1"/>
      <w:numFmt w:val="lowerLetter"/>
      <w:lvlText w:val="%2."/>
      <w:lvlJc w:val="left"/>
      <w:pPr>
        <w:ind w:left="1506" w:hanging="360"/>
      </w:pPr>
    </w:lvl>
    <w:lvl w:ilvl="2" w:tplc="340A001B" w:tentative="1">
      <w:start w:val="1"/>
      <w:numFmt w:val="lowerRoman"/>
      <w:lvlText w:val="%3."/>
      <w:lvlJc w:val="right"/>
      <w:pPr>
        <w:ind w:left="2226" w:hanging="180"/>
      </w:pPr>
    </w:lvl>
    <w:lvl w:ilvl="3" w:tplc="340A000F" w:tentative="1">
      <w:start w:val="1"/>
      <w:numFmt w:val="decimal"/>
      <w:lvlText w:val="%4."/>
      <w:lvlJc w:val="left"/>
      <w:pPr>
        <w:ind w:left="2946" w:hanging="360"/>
      </w:pPr>
    </w:lvl>
    <w:lvl w:ilvl="4" w:tplc="340A0019" w:tentative="1">
      <w:start w:val="1"/>
      <w:numFmt w:val="lowerLetter"/>
      <w:lvlText w:val="%5."/>
      <w:lvlJc w:val="left"/>
      <w:pPr>
        <w:ind w:left="3666" w:hanging="360"/>
      </w:pPr>
    </w:lvl>
    <w:lvl w:ilvl="5" w:tplc="340A001B" w:tentative="1">
      <w:start w:val="1"/>
      <w:numFmt w:val="lowerRoman"/>
      <w:lvlText w:val="%6."/>
      <w:lvlJc w:val="right"/>
      <w:pPr>
        <w:ind w:left="4386" w:hanging="180"/>
      </w:pPr>
    </w:lvl>
    <w:lvl w:ilvl="6" w:tplc="340A000F" w:tentative="1">
      <w:start w:val="1"/>
      <w:numFmt w:val="decimal"/>
      <w:lvlText w:val="%7."/>
      <w:lvlJc w:val="left"/>
      <w:pPr>
        <w:ind w:left="5106" w:hanging="360"/>
      </w:pPr>
    </w:lvl>
    <w:lvl w:ilvl="7" w:tplc="340A0019" w:tentative="1">
      <w:start w:val="1"/>
      <w:numFmt w:val="lowerLetter"/>
      <w:lvlText w:val="%8."/>
      <w:lvlJc w:val="left"/>
      <w:pPr>
        <w:ind w:left="5826" w:hanging="360"/>
      </w:pPr>
    </w:lvl>
    <w:lvl w:ilvl="8" w:tplc="340A001B" w:tentative="1">
      <w:start w:val="1"/>
      <w:numFmt w:val="lowerRoman"/>
      <w:lvlText w:val="%9."/>
      <w:lvlJc w:val="right"/>
      <w:pPr>
        <w:ind w:left="6546" w:hanging="180"/>
      </w:pPr>
    </w:lvl>
  </w:abstractNum>
  <w:abstractNum w:abstractNumId="21" w15:restartNumberingAfterBreak="0">
    <w:nsid w:val="6D7F701D"/>
    <w:multiLevelType w:val="hybridMultilevel"/>
    <w:tmpl w:val="5C745670"/>
    <w:lvl w:ilvl="0" w:tplc="77162954">
      <w:start w:val="1"/>
      <w:numFmt w:val="lowerLetter"/>
      <w:lvlText w:val="%1)"/>
      <w:lvlJc w:val="left"/>
      <w:pPr>
        <w:tabs>
          <w:tab w:val="num" w:pos="720"/>
        </w:tabs>
        <w:ind w:left="720" w:hanging="360"/>
      </w:pPr>
      <w:rPr>
        <w:rFonts w:ascii="Arial" w:eastAsia="Times New Roman" w:hAnsi="Arial" w:cs="Arial" w:hint="default"/>
        <w:b/>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9B5518"/>
    <w:multiLevelType w:val="hybridMultilevel"/>
    <w:tmpl w:val="A5F05760"/>
    <w:lvl w:ilvl="0" w:tplc="77162954">
      <w:start w:val="1"/>
      <w:numFmt w:val="lowerLetter"/>
      <w:lvlText w:val="%1)"/>
      <w:lvlJc w:val="left"/>
      <w:pPr>
        <w:ind w:left="720" w:hanging="360"/>
      </w:pPr>
      <w:rPr>
        <w:rFonts w:ascii="Arial" w:eastAsia="Times New Roman" w:hAnsi="Arial" w:cs="Arial"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7063625C"/>
    <w:multiLevelType w:val="hybridMultilevel"/>
    <w:tmpl w:val="6BB21BAE"/>
    <w:lvl w:ilvl="0" w:tplc="0C0A0017">
      <w:start w:val="1"/>
      <w:numFmt w:val="lowerLetter"/>
      <w:lvlText w:val="%1)"/>
      <w:lvlJc w:val="left"/>
      <w:pPr>
        <w:ind w:left="1440" w:hanging="360"/>
      </w:p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24" w15:restartNumberingAfterBreak="0">
    <w:nsid w:val="706D4976"/>
    <w:multiLevelType w:val="hybridMultilevel"/>
    <w:tmpl w:val="F822B3C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BD78D0"/>
    <w:multiLevelType w:val="hybridMultilevel"/>
    <w:tmpl w:val="6270F39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ADF7E46"/>
    <w:multiLevelType w:val="hybridMultilevel"/>
    <w:tmpl w:val="3A5073B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7B1F3637"/>
    <w:multiLevelType w:val="hybridMultilevel"/>
    <w:tmpl w:val="EF3A2EF6"/>
    <w:lvl w:ilvl="0" w:tplc="D2940D0C">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7FF81404"/>
    <w:multiLevelType w:val="hybridMultilevel"/>
    <w:tmpl w:val="57FCCFD0"/>
    <w:lvl w:ilvl="0" w:tplc="F2BCD490">
      <w:numFmt w:val="bullet"/>
      <w:lvlText w:val="-"/>
      <w:lvlJc w:val="left"/>
      <w:pPr>
        <w:ind w:left="720" w:hanging="360"/>
      </w:pPr>
      <w:rPr>
        <w:rFonts w:ascii="Century Gothic" w:eastAsiaTheme="minorHAnsi" w:hAnsi="Century Gothic"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1"/>
  </w:num>
  <w:num w:numId="4">
    <w:abstractNumId w:val="15"/>
  </w:num>
  <w:num w:numId="5">
    <w:abstractNumId w:val="12"/>
  </w:num>
  <w:num w:numId="6">
    <w:abstractNumId w:val="25"/>
  </w:num>
  <w:num w:numId="7">
    <w:abstractNumId w:val="6"/>
  </w:num>
  <w:num w:numId="8">
    <w:abstractNumId w:val="19"/>
  </w:num>
  <w:num w:numId="9">
    <w:abstractNumId w:val="24"/>
  </w:num>
  <w:num w:numId="10">
    <w:abstractNumId w:val="21"/>
  </w:num>
  <w:num w:numId="11">
    <w:abstractNumId w:val="20"/>
  </w:num>
  <w:num w:numId="12">
    <w:abstractNumId w:val="7"/>
  </w:num>
  <w:num w:numId="13">
    <w:abstractNumId w:val="26"/>
  </w:num>
  <w:num w:numId="14">
    <w:abstractNumId w:val="5"/>
  </w:num>
  <w:num w:numId="15">
    <w:abstractNumId w:val="22"/>
  </w:num>
  <w:num w:numId="16">
    <w:abstractNumId w:val="2"/>
  </w:num>
  <w:num w:numId="17">
    <w:abstractNumId w:val="27"/>
  </w:num>
  <w:num w:numId="18">
    <w:abstractNumId w:val="11"/>
  </w:num>
  <w:num w:numId="19">
    <w:abstractNumId w:val="9"/>
  </w:num>
  <w:num w:numId="20">
    <w:abstractNumId w:val="18"/>
  </w:num>
  <w:num w:numId="21">
    <w:abstractNumId w:val="4"/>
  </w:num>
  <w:num w:numId="22">
    <w:abstractNumId w:val="3"/>
  </w:num>
  <w:num w:numId="23">
    <w:abstractNumId w:val="17"/>
  </w:num>
  <w:num w:numId="24">
    <w:abstractNumId w:val="28"/>
  </w:num>
  <w:num w:numId="25">
    <w:abstractNumId w:val="0"/>
  </w:num>
  <w:num w:numId="26">
    <w:abstractNumId w:val="16"/>
  </w:num>
  <w:num w:numId="27">
    <w:abstractNumId w:val="8"/>
  </w:num>
  <w:num w:numId="28">
    <w:abstractNumId w:val="14"/>
  </w:num>
  <w:num w:numId="29">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rena Rodriguez Espinace">
    <w15:presenceInfo w15:providerId="AD" w15:userId="S-1-5-21-2098021264-696980182-1749447093-730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es-ES" w:vendorID="64" w:dllVersion="131078" w:nlCheck="1" w:checkStyle="0"/>
  <w:activeWritingStyle w:appName="MSWord" w:lang="es-CL" w:vendorID="64" w:dllVersion="131078" w:nlCheck="1" w:checkStyle="0"/>
  <w:activeWritingStyle w:appName="MSWord" w:lang="es-ES_tradnl" w:vendorID="64" w:dllVersion="131078" w:nlCheck="1" w:checkStyle="0"/>
  <w:activeWritingStyle w:appName="MSWord" w:lang="es-MX" w:vendorID="64" w:dllVersion="131078" w:nlCheck="1" w:checkStyle="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F32"/>
    <w:rsid w:val="00000E1D"/>
    <w:rsid w:val="00001577"/>
    <w:rsid w:val="0000321D"/>
    <w:rsid w:val="00003358"/>
    <w:rsid w:val="0000661C"/>
    <w:rsid w:val="000068E3"/>
    <w:rsid w:val="0000787B"/>
    <w:rsid w:val="000134E6"/>
    <w:rsid w:val="00014AA9"/>
    <w:rsid w:val="00014CC9"/>
    <w:rsid w:val="000154C4"/>
    <w:rsid w:val="00017F52"/>
    <w:rsid w:val="0002023C"/>
    <w:rsid w:val="00021F28"/>
    <w:rsid w:val="00027F32"/>
    <w:rsid w:val="00034745"/>
    <w:rsid w:val="0004670E"/>
    <w:rsid w:val="000549A0"/>
    <w:rsid w:val="00060495"/>
    <w:rsid w:val="0006250F"/>
    <w:rsid w:val="00062B3B"/>
    <w:rsid w:val="0007036E"/>
    <w:rsid w:val="00071EAB"/>
    <w:rsid w:val="000720A5"/>
    <w:rsid w:val="0007277F"/>
    <w:rsid w:val="00077EAB"/>
    <w:rsid w:val="0008306E"/>
    <w:rsid w:val="00091EEB"/>
    <w:rsid w:val="0009249C"/>
    <w:rsid w:val="00093D5B"/>
    <w:rsid w:val="00094C1E"/>
    <w:rsid w:val="0009577C"/>
    <w:rsid w:val="000A0AE2"/>
    <w:rsid w:val="000A2438"/>
    <w:rsid w:val="000A4AE9"/>
    <w:rsid w:val="000C139C"/>
    <w:rsid w:val="000C632B"/>
    <w:rsid w:val="000D4A8C"/>
    <w:rsid w:val="000D5ED3"/>
    <w:rsid w:val="000D7242"/>
    <w:rsid w:val="000E06E7"/>
    <w:rsid w:val="000E2242"/>
    <w:rsid w:val="000E25BB"/>
    <w:rsid w:val="000E38FA"/>
    <w:rsid w:val="000E6F42"/>
    <w:rsid w:val="000F39B2"/>
    <w:rsid w:val="000F4EAE"/>
    <w:rsid w:val="000F75F5"/>
    <w:rsid w:val="000F77C5"/>
    <w:rsid w:val="0010551D"/>
    <w:rsid w:val="00105DDC"/>
    <w:rsid w:val="00106CD7"/>
    <w:rsid w:val="00111096"/>
    <w:rsid w:val="00111359"/>
    <w:rsid w:val="00114C7E"/>
    <w:rsid w:val="001178DA"/>
    <w:rsid w:val="001211DA"/>
    <w:rsid w:val="00121563"/>
    <w:rsid w:val="0012164F"/>
    <w:rsid w:val="00123D4D"/>
    <w:rsid w:val="00134531"/>
    <w:rsid w:val="001368C2"/>
    <w:rsid w:val="001427FE"/>
    <w:rsid w:val="00145043"/>
    <w:rsid w:val="00151A83"/>
    <w:rsid w:val="001540F3"/>
    <w:rsid w:val="0015618A"/>
    <w:rsid w:val="0016767D"/>
    <w:rsid w:val="00167B15"/>
    <w:rsid w:val="00170A47"/>
    <w:rsid w:val="00174519"/>
    <w:rsid w:val="001745EC"/>
    <w:rsid w:val="0017579E"/>
    <w:rsid w:val="00175D3F"/>
    <w:rsid w:val="001810E9"/>
    <w:rsid w:val="0018336C"/>
    <w:rsid w:val="00187505"/>
    <w:rsid w:val="00190A77"/>
    <w:rsid w:val="001935D1"/>
    <w:rsid w:val="001963F5"/>
    <w:rsid w:val="001A1AEE"/>
    <w:rsid w:val="001A7DE9"/>
    <w:rsid w:val="001B12F2"/>
    <w:rsid w:val="001B2A03"/>
    <w:rsid w:val="001B68F5"/>
    <w:rsid w:val="001C15D5"/>
    <w:rsid w:val="001C2183"/>
    <w:rsid w:val="001C2700"/>
    <w:rsid w:val="001C3FA7"/>
    <w:rsid w:val="001D4021"/>
    <w:rsid w:val="001E58E5"/>
    <w:rsid w:val="001E62D6"/>
    <w:rsid w:val="001E6BFE"/>
    <w:rsid w:val="001F1613"/>
    <w:rsid w:val="001F1706"/>
    <w:rsid w:val="001F3B35"/>
    <w:rsid w:val="001F6C62"/>
    <w:rsid w:val="00203276"/>
    <w:rsid w:val="00211FA5"/>
    <w:rsid w:val="0021296D"/>
    <w:rsid w:val="00214056"/>
    <w:rsid w:val="00215BA6"/>
    <w:rsid w:val="00221D4C"/>
    <w:rsid w:val="00223BBD"/>
    <w:rsid w:val="00230E41"/>
    <w:rsid w:val="002311C9"/>
    <w:rsid w:val="002333DB"/>
    <w:rsid w:val="00240730"/>
    <w:rsid w:val="002444DE"/>
    <w:rsid w:val="0025155C"/>
    <w:rsid w:val="00257029"/>
    <w:rsid w:val="002641B0"/>
    <w:rsid w:val="002674CC"/>
    <w:rsid w:val="00273625"/>
    <w:rsid w:val="00274DEB"/>
    <w:rsid w:val="00275157"/>
    <w:rsid w:val="002812A9"/>
    <w:rsid w:val="0028133E"/>
    <w:rsid w:val="00285DAD"/>
    <w:rsid w:val="00295B5C"/>
    <w:rsid w:val="00297403"/>
    <w:rsid w:val="00297459"/>
    <w:rsid w:val="00297A04"/>
    <w:rsid w:val="002A09C9"/>
    <w:rsid w:val="002A2ED4"/>
    <w:rsid w:val="002A4121"/>
    <w:rsid w:val="002A53D4"/>
    <w:rsid w:val="002B13A7"/>
    <w:rsid w:val="002B1EA8"/>
    <w:rsid w:val="002B5264"/>
    <w:rsid w:val="002C4A41"/>
    <w:rsid w:val="002C5595"/>
    <w:rsid w:val="002C7419"/>
    <w:rsid w:val="002E6A76"/>
    <w:rsid w:val="002F00DD"/>
    <w:rsid w:val="002F0B93"/>
    <w:rsid w:val="002F1122"/>
    <w:rsid w:val="002F118C"/>
    <w:rsid w:val="002F3BCD"/>
    <w:rsid w:val="0030061F"/>
    <w:rsid w:val="003023D6"/>
    <w:rsid w:val="00306206"/>
    <w:rsid w:val="0031008F"/>
    <w:rsid w:val="003108E4"/>
    <w:rsid w:val="00312043"/>
    <w:rsid w:val="00312B38"/>
    <w:rsid w:val="003132BA"/>
    <w:rsid w:val="00314A3F"/>
    <w:rsid w:val="00314D10"/>
    <w:rsid w:val="00315438"/>
    <w:rsid w:val="0032171D"/>
    <w:rsid w:val="00324BCF"/>
    <w:rsid w:val="00327616"/>
    <w:rsid w:val="00327A30"/>
    <w:rsid w:val="00332318"/>
    <w:rsid w:val="00335291"/>
    <w:rsid w:val="00342BA4"/>
    <w:rsid w:val="00343812"/>
    <w:rsid w:val="00343CEC"/>
    <w:rsid w:val="00344F8B"/>
    <w:rsid w:val="003504B5"/>
    <w:rsid w:val="00350684"/>
    <w:rsid w:val="00353157"/>
    <w:rsid w:val="003550A3"/>
    <w:rsid w:val="0035526F"/>
    <w:rsid w:val="00355AEE"/>
    <w:rsid w:val="003620AB"/>
    <w:rsid w:val="003701B7"/>
    <w:rsid w:val="00370E4E"/>
    <w:rsid w:val="00373F32"/>
    <w:rsid w:val="00377EE8"/>
    <w:rsid w:val="00382638"/>
    <w:rsid w:val="0039178C"/>
    <w:rsid w:val="00392C0F"/>
    <w:rsid w:val="003967F7"/>
    <w:rsid w:val="003A2927"/>
    <w:rsid w:val="003A6456"/>
    <w:rsid w:val="003A78C0"/>
    <w:rsid w:val="003B1B6D"/>
    <w:rsid w:val="003B5C69"/>
    <w:rsid w:val="003B607E"/>
    <w:rsid w:val="003B710C"/>
    <w:rsid w:val="003C19B4"/>
    <w:rsid w:val="003C3C38"/>
    <w:rsid w:val="003C413D"/>
    <w:rsid w:val="003C41C8"/>
    <w:rsid w:val="003C7ACE"/>
    <w:rsid w:val="003D154F"/>
    <w:rsid w:val="003D67A1"/>
    <w:rsid w:val="003D70AB"/>
    <w:rsid w:val="003F1339"/>
    <w:rsid w:val="003F2DE3"/>
    <w:rsid w:val="003F620A"/>
    <w:rsid w:val="0040646D"/>
    <w:rsid w:val="00407DF0"/>
    <w:rsid w:val="004150E0"/>
    <w:rsid w:val="0041524A"/>
    <w:rsid w:val="004169CF"/>
    <w:rsid w:val="004176EC"/>
    <w:rsid w:val="00420066"/>
    <w:rsid w:val="0042067C"/>
    <w:rsid w:val="00421744"/>
    <w:rsid w:val="00433841"/>
    <w:rsid w:val="004342E0"/>
    <w:rsid w:val="004356E1"/>
    <w:rsid w:val="004370D5"/>
    <w:rsid w:val="0044788F"/>
    <w:rsid w:val="00452C73"/>
    <w:rsid w:val="004550A7"/>
    <w:rsid w:val="004569F6"/>
    <w:rsid w:val="00464059"/>
    <w:rsid w:val="004647FB"/>
    <w:rsid w:val="00470F53"/>
    <w:rsid w:val="004746CA"/>
    <w:rsid w:val="00476473"/>
    <w:rsid w:val="00485F02"/>
    <w:rsid w:val="004866DF"/>
    <w:rsid w:val="0049054C"/>
    <w:rsid w:val="00493937"/>
    <w:rsid w:val="004943CC"/>
    <w:rsid w:val="0049475F"/>
    <w:rsid w:val="004A0AD8"/>
    <w:rsid w:val="004A0AF8"/>
    <w:rsid w:val="004A18B8"/>
    <w:rsid w:val="004A2C96"/>
    <w:rsid w:val="004A3015"/>
    <w:rsid w:val="004A73AB"/>
    <w:rsid w:val="004B68D0"/>
    <w:rsid w:val="004C1EAB"/>
    <w:rsid w:val="004C3E3B"/>
    <w:rsid w:val="004C4D6E"/>
    <w:rsid w:val="004C5524"/>
    <w:rsid w:val="004C7635"/>
    <w:rsid w:val="004D41EA"/>
    <w:rsid w:val="004D4B64"/>
    <w:rsid w:val="004D6AA9"/>
    <w:rsid w:val="004D7959"/>
    <w:rsid w:val="004F16DC"/>
    <w:rsid w:val="004F4E81"/>
    <w:rsid w:val="00504AFA"/>
    <w:rsid w:val="00506191"/>
    <w:rsid w:val="005157A5"/>
    <w:rsid w:val="005165E2"/>
    <w:rsid w:val="005172BA"/>
    <w:rsid w:val="00517854"/>
    <w:rsid w:val="00521032"/>
    <w:rsid w:val="00523C0B"/>
    <w:rsid w:val="0052768C"/>
    <w:rsid w:val="005278CB"/>
    <w:rsid w:val="005327F9"/>
    <w:rsid w:val="005344C4"/>
    <w:rsid w:val="00540927"/>
    <w:rsid w:val="00542A34"/>
    <w:rsid w:val="005458BF"/>
    <w:rsid w:val="005462DF"/>
    <w:rsid w:val="005477C0"/>
    <w:rsid w:val="00551094"/>
    <w:rsid w:val="00555278"/>
    <w:rsid w:val="00570D5E"/>
    <w:rsid w:val="00574CA0"/>
    <w:rsid w:val="00585832"/>
    <w:rsid w:val="00591811"/>
    <w:rsid w:val="00591BCE"/>
    <w:rsid w:val="00592131"/>
    <w:rsid w:val="0059306B"/>
    <w:rsid w:val="00594EB0"/>
    <w:rsid w:val="005A02A7"/>
    <w:rsid w:val="005A661E"/>
    <w:rsid w:val="005B1265"/>
    <w:rsid w:val="005B5F42"/>
    <w:rsid w:val="005C11F5"/>
    <w:rsid w:val="005C551D"/>
    <w:rsid w:val="005C592A"/>
    <w:rsid w:val="005C6E6D"/>
    <w:rsid w:val="005D382A"/>
    <w:rsid w:val="005D3C83"/>
    <w:rsid w:val="005D45A8"/>
    <w:rsid w:val="005D4FB4"/>
    <w:rsid w:val="005D5F36"/>
    <w:rsid w:val="005E1C12"/>
    <w:rsid w:val="005E27A8"/>
    <w:rsid w:val="005E78B3"/>
    <w:rsid w:val="005F0218"/>
    <w:rsid w:val="005F0256"/>
    <w:rsid w:val="005F5299"/>
    <w:rsid w:val="005F794D"/>
    <w:rsid w:val="005F7F57"/>
    <w:rsid w:val="006127E3"/>
    <w:rsid w:val="00613CB8"/>
    <w:rsid w:val="006227F3"/>
    <w:rsid w:val="00624597"/>
    <w:rsid w:val="00624FAC"/>
    <w:rsid w:val="006267E4"/>
    <w:rsid w:val="006308D4"/>
    <w:rsid w:val="00637BE5"/>
    <w:rsid w:val="00641B57"/>
    <w:rsid w:val="0064236A"/>
    <w:rsid w:val="0064250E"/>
    <w:rsid w:val="0065679D"/>
    <w:rsid w:val="00661179"/>
    <w:rsid w:val="0066690B"/>
    <w:rsid w:val="006757CE"/>
    <w:rsid w:val="00675F52"/>
    <w:rsid w:val="006771FB"/>
    <w:rsid w:val="0068165C"/>
    <w:rsid w:val="00681AEB"/>
    <w:rsid w:val="00682DF5"/>
    <w:rsid w:val="00690E48"/>
    <w:rsid w:val="00697F32"/>
    <w:rsid w:val="006A0F5F"/>
    <w:rsid w:val="006B017B"/>
    <w:rsid w:val="006B4A2B"/>
    <w:rsid w:val="006C0E3A"/>
    <w:rsid w:val="006D1A95"/>
    <w:rsid w:val="006D437E"/>
    <w:rsid w:val="006E2BED"/>
    <w:rsid w:val="006E3293"/>
    <w:rsid w:val="006E6419"/>
    <w:rsid w:val="006E7E12"/>
    <w:rsid w:val="006F0FAC"/>
    <w:rsid w:val="006F3656"/>
    <w:rsid w:val="006F3D3F"/>
    <w:rsid w:val="0070757C"/>
    <w:rsid w:val="0071116F"/>
    <w:rsid w:val="00711A2F"/>
    <w:rsid w:val="0071333E"/>
    <w:rsid w:val="00716EF9"/>
    <w:rsid w:val="00723C46"/>
    <w:rsid w:val="007346ED"/>
    <w:rsid w:val="00737042"/>
    <w:rsid w:val="00737FDF"/>
    <w:rsid w:val="00742B99"/>
    <w:rsid w:val="007446B5"/>
    <w:rsid w:val="0075127A"/>
    <w:rsid w:val="007523B6"/>
    <w:rsid w:val="00752FC0"/>
    <w:rsid w:val="00753132"/>
    <w:rsid w:val="00754976"/>
    <w:rsid w:val="00755383"/>
    <w:rsid w:val="00755BAF"/>
    <w:rsid w:val="00757CE0"/>
    <w:rsid w:val="00757E33"/>
    <w:rsid w:val="00760978"/>
    <w:rsid w:val="00760B81"/>
    <w:rsid w:val="00762C2B"/>
    <w:rsid w:val="00767346"/>
    <w:rsid w:val="00774418"/>
    <w:rsid w:val="0077518D"/>
    <w:rsid w:val="00775967"/>
    <w:rsid w:val="00775B08"/>
    <w:rsid w:val="00780AC8"/>
    <w:rsid w:val="00785A73"/>
    <w:rsid w:val="0078769D"/>
    <w:rsid w:val="00787915"/>
    <w:rsid w:val="00790188"/>
    <w:rsid w:val="00790D14"/>
    <w:rsid w:val="00793545"/>
    <w:rsid w:val="007960B2"/>
    <w:rsid w:val="00797399"/>
    <w:rsid w:val="007A069F"/>
    <w:rsid w:val="007A26B0"/>
    <w:rsid w:val="007A3DF8"/>
    <w:rsid w:val="007A4B53"/>
    <w:rsid w:val="007B10F8"/>
    <w:rsid w:val="007B2236"/>
    <w:rsid w:val="007B313B"/>
    <w:rsid w:val="007C0794"/>
    <w:rsid w:val="007C6AEF"/>
    <w:rsid w:val="007C7A5E"/>
    <w:rsid w:val="007D40CE"/>
    <w:rsid w:val="007D43C4"/>
    <w:rsid w:val="007E4FCF"/>
    <w:rsid w:val="007F1DF8"/>
    <w:rsid w:val="007F3B90"/>
    <w:rsid w:val="007F7808"/>
    <w:rsid w:val="008034D5"/>
    <w:rsid w:val="00806B64"/>
    <w:rsid w:val="00810E7A"/>
    <w:rsid w:val="008117D3"/>
    <w:rsid w:val="0081379B"/>
    <w:rsid w:val="008169A7"/>
    <w:rsid w:val="00817F8D"/>
    <w:rsid w:val="00821695"/>
    <w:rsid w:val="0084070C"/>
    <w:rsid w:val="00844D04"/>
    <w:rsid w:val="00846286"/>
    <w:rsid w:val="00846CFC"/>
    <w:rsid w:val="00850AB0"/>
    <w:rsid w:val="0085201F"/>
    <w:rsid w:val="00854852"/>
    <w:rsid w:val="00860344"/>
    <w:rsid w:val="008664DB"/>
    <w:rsid w:val="00867FDB"/>
    <w:rsid w:val="0087357E"/>
    <w:rsid w:val="0087483E"/>
    <w:rsid w:val="00876D7A"/>
    <w:rsid w:val="00881548"/>
    <w:rsid w:val="00882676"/>
    <w:rsid w:val="00883567"/>
    <w:rsid w:val="00885D7A"/>
    <w:rsid w:val="0088797C"/>
    <w:rsid w:val="00897892"/>
    <w:rsid w:val="008A0003"/>
    <w:rsid w:val="008A3212"/>
    <w:rsid w:val="008A502E"/>
    <w:rsid w:val="008A5613"/>
    <w:rsid w:val="008A7519"/>
    <w:rsid w:val="008B0EAF"/>
    <w:rsid w:val="008B39A1"/>
    <w:rsid w:val="008B7EAA"/>
    <w:rsid w:val="008D0DA5"/>
    <w:rsid w:val="008D2C7B"/>
    <w:rsid w:val="008D2F63"/>
    <w:rsid w:val="008D44A4"/>
    <w:rsid w:val="008D5A8F"/>
    <w:rsid w:val="008D6E69"/>
    <w:rsid w:val="008E061F"/>
    <w:rsid w:val="008E710F"/>
    <w:rsid w:val="008E7892"/>
    <w:rsid w:val="008F1585"/>
    <w:rsid w:val="0090096D"/>
    <w:rsid w:val="00900F07"/>
    <w:rsid w:val="00902026"/>
    <w:rsid w:val="00910B23"/>
    <w:rsid w:val="00911B25"/>
    <w:rsid w:val="00923F9D"/>
    <w:rsid w:val="00932E18"/>
    <w:rsid w:val="009416EB"/>
    <w:rsid w:val="00946F2C"/>
    <w:rsid w:val="00952AAB"/>
    <w:rsid w:val="009530CC"/>
    <w:rsid w:val="00953D7A"/>
    <w:rsid w:val="00954EB6"/>
    <w:rsid w:val="0097726F"/>
    <w:rsid w:val="0098722B"/>
    <w:rsid w:val="009A2E1B"/>
    <w:rsid w:val="009A62AD"/>
    <w:rsid w:val="009B3250"/>
    <w:rsid w:val="009B568C"/>
    <w:rsid w:val="009B60D2"/>
    <w:rsid w:val="009B7465"/>
    <w:rsid w:val="009B74BB"/>
    <w:rsid w:val="009C0CCD"/>
    <w:rsid w:val="009C310D"/>
    <w:rsid w:val="009C3746"/>
    <w:rsid w:val="009C44CE"/>
    <w:rsid w:val="009C4FCD"/>
    <w:rsid w:val="009C65DF"/>
    <w:rsid w:val="009D671F"/>
    <w:rsid w:val="009E0E42"/>
    <w:rsid w:val="009E2F30"/>
    <w:rsid w:val="009E44C4"/>
    <w:rsid w:val="009E6632"/>
    <w:rsid w:val="009E69BF"/>
    <w:rsid w:val="009F0B86"/>
    <w:rsid w:val="009F30A2"/>
    <w:rsid w:val="009F65E6"/>
    <w:rsid w:val="00A02544"/>
    <w:rsid w:val="00A057DA"/>
    <w:rsid w:val="00A1014C"/>
    <w:rsid w:val="00A14AB2"/>
    <w:rsid w:val="00A21B4D"/>
    <w:rsid w:val="00A227AC"/>
    <w:rsid w:val="00A238CE"/>
    <w:rsid w:val="00A23E15"/>
    <w:rsid w:val="00A24674"/>
    <w:rsid w:val="00A25225"/>
    <w:rsid w:val="00A260E3"/>
    <w:rsid w:val="00A27F8B"/>
    <w:rsid w:val="00A36452"/>
    <w:rsid w:val="00A366E3"/>
    <w:rsid w:val="00A4166F"/>
    <w:rsid w:val="00A419F6"/>
    <w:rsid w:val="00A42723"/>
    <w:rsid w:val="00A51BEF"/>
    <w:rsid w:val="00A56E6E"/>
    <w:rsid w:val="00A62272"/>
    <w:rsid w:val="00A668A0"/>
    <w:rsid w:val="00A70261"/>
    <w:rsid w:val="00A73613"/>
    <w:rsid w:val="00A80F3A"/>
    <w:rsid w:val="00AA2716"/>
    <w:rsid w:val="00AA3CBA"/>
    <w:rsid w:val="00AA652B"/>
    <w:rsid w:val="00AB414A"/>
    <w:rsid w:val="00AC1E6E"/>
    <w:rsid w:val="00AC236C"/>
    <w:rsid w:val="00AC3E9C"/>
    <w:rsid w:val="00AC510B"/>
    <w:rsid w:val="00AC768B"/>
    <w:rsid w:val="00AD0970"/>
    <w:rsid w:val="00AE44DE"/>
    <w:rsid w:val="00AE6E57"/>
    <w:rsid w:val="00AF204D"/>
    <w:rsid w:val="00AF262F"/>
    <w:rsid w:val="00B104F2"/>
    <w:rsid w:val="00B10F01"/>
    <w:rsid w:val="00B1697A"/>
    <w:rsid w:val="00B1739D"/>
    <w:rsid w:val="00B17A9D"/>
    <w:rsid w:val="00B20EB6"/>
    <w:rsid w:val="00B31668"/>
    <w:rsid w:val="00B31C4A"/>
    <w:rsid w:val="00B35F03"/>
    <w:rsid w:val="00B44D41"/>
    <w:rsid w:val="00B44ED0"/>
    <w:rsid w:val="00B47B2E"/>
    <w:rsid w:val="00B52C79"/>
    <w:rsid w:val="00B558E1"/>
    <w:rsid w:val="00B55B14"/>
    <w:rsid w:val="00B601E8"/>
    <w:rsid w:val="00B61CAB"/>
    <w:rsid w:val="00B7685A"/>
    <w:rsid w:val="00B82945"/>
    <w:rsid w:val="00B90EFC"/>
    <w:rsid w:val="00B97892"/>
    <w:rsid w:val="00BA2B04"/>
    <w:rsid w:val="00BA4684"/>
    <w:rsid w:val="00BA5573"/>
    <w:rsid w:val="00BA604D"/>
    <w:rsid w:val="00BA6109"/>
    <w:rsid w:val="00BB2C50"/>
    <w:rsid w:val="00BB3250"/>
    <w:rsid w:val="00BB3D3F"/>
    <w:rsid w:val="00BB596E"/>
    <w:rsid w:val="00BB5A2D"/>
    <w:rsid w:val="00BC299A"/>
    <w:rsid w:val="00BC4ECD"/>
    <w:rsid w:val="00BD041A"/>
    <w:rsid w:val="00BD13AA"/>
    <w:rsid w:val="00BD181E"/>
    <w:rsid w:val="00BD20B0"/>
    <w:rsid w:val="00BD3C4B"/>
    <w:rsid w:val="00BD5833"/>
    <w:rsid w:val="00BD59BE"/>
    <w:rsid w:val="00BE0384"/>
    <w:rsid w:val="00BE27B8"/>
    <w:rsid w:val="00BE68DD"/>
    <w:rsid w:val="00BE6FA9"/>
    <w:rsid w:val="00BF3491"/>
    <w:rsid w:val="00BF6C0E"/>
    <w:rsid w:val="00C07527"/>
    <w:rsid w:val="00C07AEF"/>
    <w:rsid w:val="00C11B0F"/>
    <w:rsid w:val="00C14AF7"/>
    <w:rsid w:val="00C209AE"/>
    <w:rsid w:val="00C214CB"/>
    <w:rsid w:val="00C21BA4"/>
    <w:rsid w:val="00C30020"/>
    <w:rsid w:val="00C30E46"/>
    <w:rsid w:val="00C35EC7"/>
    <w:rsid w:val="00C3683C"/>
    <w:rsid w:val="00C457F4"/>
    <w:rsid w:val="00C501EC"/>
    <w:rsid w:val="00C54985"/>
    <w:rsid w:val="00C56456"/>
    <w:rsid w:val="00C56AFE"/>
    <w:rsid w:val="00C57057"/>
    <w:rsid w:val="00C60D5D"/>
    <w:rsid w:val="00C634C3"/>
    <w:rsid w:val="00C725CB"/>
    <w:rsid w:val="00C7432A"/>
    <w:rsid w:val="00C759B2"/>
    <w:rsid w:val="00C75B8B"/>
    <w:rsid w:val="00C83807"/>
    <w:rsid w:val="00C846EF"/>
    <w:rsid w:val="00C86E02"/>
    <w:rsid w:val="00C90B28"/>
    <w:rsid w:val="00C93B4C"/>
    <w:rsid w:val="00CA2805"/>
    <w:rsid w:val="00CA7EF8"/>
    <w:rsid w:val="00CB0E28"/>
    <w:rsid w:val="00CB5F98"/>
    <w:rsid w:val="00CB6FE9"/>
    <w:rsid w:val="00CC0401"/>
    <w:rsid w:val="00CC3227"/>
    <w:rsid w:val="00CC3994"/>
    <w:rsid w:val="00CC4B5F"/>
    <w:rsid w:val="00CC64B6"/>
    <w:rsid w:val="00CD00E6"/>
    <w:rsid w:val="00CD057F"/>
    <w:rsid w:val="00CD5287"/>
    <w:rsid w:val="00CD7587"/>
    <w:rsid w:val="00CE608B"/>
    <w:rsid w:val="00CF05CA"/>
    <w:rsid w:val="00CF1F0C"/>
    <w:rsid w:val="00CF3750"/>
    <w:rsid w:val="00CF3A39"/>
    <w:rsid w:val="00D11B4B"/>
    <w:rsid w:val="00D150CE"/>
    <w:rsid w:val="00D155C8"/>
    <w:rsid w:val="00D159CE"/>
    <w:rsid w:val="00D16F37"/>
    <w:rsid w:val="00D1746D"/>
    <w:rsid w:val="00D21D1D"/>
    <w:rsid w:val="00D31F48"/>
    <w:rsid w:val="00D34801"/>
    <w:rsid w:val="00D3677C"/>
    <w:rsid w:val="00D403F9"/>
    <w:rsid w:val="00D40E0D"/>
    <w:rsid w:val="00D5275A"/>
    <w:rsid w:val="00D5370C"/>
    <w:rsid w:val="00D53EBA"/>
    <w:rsid w:val="00D548E4"/>
    <w:rsid w:val="00D55ACE"/>
    <w:rsid w:val="00D63C31"/>
    <w:rsid w:val="00D665A5"/>
    <w:rsid w:val="00D676F3"/>
    <w:rsid w:val="00D73BD1"/>
    <w:rsid w:val="00D746E6"/>
    <w:rsid w:val="00D80A69"/>
    <w:rsid w:val="00D831A6"/>
    <w:rsid w:val="00D834CF"/>
    <w:rsid w:val="00D92472"/>
    <w:rsid w:val="00D938D2"/>
    <w:rsid w:val="00D944DF"/>
    <w:rsid w:val="00D96E19"/>
    <w:rsid w:val="00DA1347"/>
    <w:rsid w:val="00DA27F0"/>
    <w:rsid w:val="00DA2801"/>
    <w:rsid w:val="00DA57C3"/>
    <w:rsid w:val="00DA672B"/>
    <w:rsid w:val="00DB339E"/>
    <w:rsid w:val="00DB5681"/>
    <w:rsid w:val="00DC0C65"/>
    <w:rsid w:val="00DC1B77"/>
    <w:rsid w:val="00DC54E9"/>
    <w:rsid w:val="00DC5F1A"/>
    <w:rsid w:val="00DC64AE"/>
    <w:rsid w:val="00DC7BA6"/>
    <w:rsid w:val="00DD44DF"/>
    <w:rsid w:val="00DD6F54"/>
    <w:rsid w:val="00DD79CE"/>
    <w:rsid w:val="00DD7CB8"/>
    <w:rsid w:val="00DE1173"/>
    <w:rsid w:val="00DE163B"/>
    <w:rsid w:val="00DE23FB"/>
    <w:rsid w:val="00DE3E1E"/>
    <w:rsid w:val="00DE461D"/>
    <w:rsid w:val="00DE5A2D"/>
    <w:rsid w:val="00DE5C72"/>
    <w:rsid w:val="00DF02A2"/>
    <w:rsid w:val="00DF3416"/>
    <w:rsid w:val="00DF79B8"/>
    <w:rsid w:val="00E015C2"/>
    <w:rsid w:val="00E06CBA"/>
    <w:rsid w:val="00E111BA"/>
    <w:rsid w:val="00E12C2D"/>
    <w:rsid w:val="00E168EC"/>
    <w:rsid w:val="00E21026"/>
    <w:rsid w:val="00E215CB"/>
    <w:rsid w:val="00E257A7"/>
    <w:rsid w:val="00E313B1"/>
    <w:rsid w:val="00E32263"/>
    <w:rsid w:val="00E46AE6"/>
    <w:rsid w:val="00E5063B"/>
    <w:rsid w:val="00E511C1"/>
    <w:rsid w:val="00E5573A"/>
    <w:rsid w:val="00E55A88"/>
    <w:rsid w:val="00E604BD"/>
    <w:rsid w:val="00E62413"/>
    <w:rsid w:val="00E65AAA"/>
    <w:rsid w:val="00E72452"/>
    <w:rsid w:val="00E73F52"/>
    <w:rsid w:val="00E82731"/>
    <w:rsid w:val="00EA4381"/>
    <w:rsid w:val="00EB03A8"/>
    <w:rsid w:val="00EB37CE"/>
    <w:rsid w:val="00EB5BCD"/>
    <w:rsid w:val="00EB7610"/>
    <w:rsid w:val="00EB7C77"/>
    <w:rsid w:val="00EB7FC3"/>
    <w:rsid w:val="00EC26E5"/>
    <w:rsid w:val="00ED46AA"/>
    <w:rsid w:val="00EE122A"/>
    <w:rsid w:val="00EE7799"/>
    <w:rsid w:val="00EF08AC"/>
    <w:rsid w:val="00EF328D"/>
    <w:rsid w:val="00EF6189"/>
    <w:rsid w:val="00EF6954"/>
    <w:rsid w:val="00F002EA"/>
    <w:rsid w:val="00F00E85"/>
    <w:rsid w:val="00F10376"/>
    <w:rsid w:val="00F229D3"/>
    <w:rsid w:val="00F2399B"/>
    <w:rsid w:val="00F26C51"/>
    <w:rsid w:val="00F27247"/>
    <w:rsid w:val="00F31168"/>
    <w:rsid w:val="00F34591"/>
    <w:rsid w:val="00F3594E"/>
    <w:rsid w:val="00F366ED"/>
    <w:rsid w:val="00F50B04"/>
    <w:rsid w:val="00F52A87"/>
    <w:rsid w:val="00F62D29"/>
    <w:rsid w:val="00F643C3"/>
    <w:rsid w:val="00F67421"/>
    <w:rsid w:val="00F67A8C"/>
    <w:rsid w:val="00F7055D"/>
    <w:rsid w:val="00F71217"/>
    <w:rsid w:val="00F73C45"/>
    <w:rsid w:val="00F757C4"/>
    <w:rsid w:val="00F75F93"/>
    <w:rsid w:val="00F76222"/>
    <w:rsid w:val="00F81F74"/>
    <w:rsid w:val="00F824C0"/>
    <w:rsid w:val="00F8704C"/>
    <w:rsid w:val="00F90282"/>
    <w:rsid w:val="00F91398"/>
    <w:rsid w:val="00F92E99"/>
    <w:rsid w:val="00FA2C0A"/>
    <w:rsid w:val="00FA6DE9"/>
    <w:rsid w:val="00FB504E"/>
    <w:rsid w:val="00FB5FA6"/>
    <w:rsid w:val="00FC0631"/>
    <w:rsid w:val="00FD4AF0"/>
    <w:rsid w:val="00FE0412"/>
    <w:rsid w:val="00FE5996"/>
    <w:rsid w:val="00FE6E15"/>
    <w:rsid w:val="00FF0871"/>
    <w:rsid w:val="00FF3313"/>
    <w:rsid w:val="00FF487E"/>
    <w:rsid w:val="00FF697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CDB6C"/>
  <w15:docId w15:val="{066C7E5A-7309-44D3-A634-7217C7E5D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7F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DA134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A1347"/>
    <w:rPr>
      <w:sz w:val="20"/>
      <w:szCs w:val="20"/>
    </w:rPr>
  </w:style>
  <w:style w:type="character" w:styleId="Refdenotaalpie">
    <w:name w:val="footnote reference"/>
    <w:basedOn w:val="Fuentedeprrafopredeter"/>
    <w:uiPriority w:val="99"/>
    <w:semiHidden/>
    <w:unhideWhenUsed/>
    <w:rsid w:val="00DA1347"/>
    <w:rPr>
      <w:vertAlign w:val="superscript"/>
    </w:rPr>
  </w:style>
  <w:style w:type="paragraph" w:styleId="Prrafodelista">
    <w:name w:val="List Paragraph"/>
    <w:basedOn w:val="Normal"/>
    <w:uiPriority w:val="34"/>
    <w:qFormat/>
    <w:rsid w:val="002A09C9"/>
    <w:pPr>
      <w:ind w:left="720"/>
      <w:contextualSpacing/>
    </w:pPr>
  </w:style>
  <w:style w:type="character" w:styleId="Refdecomentario">
    <w:name w:val="annotation reference"/>
    <w:basedOn w:val="Fuentedeprrafopredeter"/>
    <w:uiPriority w:val="99"/>
    <w:semiHidden/>
    <w:unhideWhenUsed/>
    <w:rsid w:val="00D55ACE"/>
    <w:rPr>
      <w:sz w:val="16"/>
      <w:szCs w:val="16"/>
    </w:rPr>
  </w:style>
  <w:style w:type="paragraph" w:styleId="Textocomentario">
    <w:name w:val="annotation text"/>
    <w:basedOn w:val="Normal"/>
    <w:link w:val="TextocomentarioCar"/>
    <w:uiPriority w:val="99"/>
    <w:unhideWhenUsed/>
    <w:rsid w:val="00D55ACE"/>
    <w:pPr>
      <w:spacing w:line="240" w:lineRule="auto"/>
    </w:pPr>
    <w:rPr>
      <w:sz w:val="20"/>
      <w:szCs w:val="20"/>
    </w:rPr>
  </w:style>
  <w:style w:type="character" w:customStyle="1" w:styleId="TextocomentarioCar">
    <w:name w:val="Texto comentario Car"/>
    <w:basedOn w:val="Fuentedeprrafopredeter"/>
    <w:link w:val="Textocomentario"/>
    <w:uiPriority w:val="99"/>
    <w:rsid w:val="00D55ACE"/>
    <w:rPr>
      <w:sz w:val="20"/>
      <w:szCs w:val="20"/>
    </w:rPr>
  </w:style>
  <w:style w:type="paragraph" w:styleId="Asuntodelcomentario">
    <w:name w:val="annotation subject"/>
    <w:basedOn w:val="Textocomentario"/>
    <w:next w:val="Textocomentario"/>
    <w:link w:val="AsuntodelcomentarioCar"/>
    <w:uiPriority w:val="99"/>
    <w:semiHidden/>
    <w:unhideWhenUsed/>
    <w:rsid w:val="00D55ACE"/>
    <w:rPr>
      <w:b/>
      <w:bCs/>
    </w:rPr>
  </w:style>
  <w:style w:type="character" w:customStyle="1" w:styleId="AsuntodelcomentarioCar">
    <w:name w:val="Asunto del comentario Car"/>
    <w:basedOn w:val="TextocomentarioCar"/>
    <w:link w:val="Asuntodelcomentario"/>
    <w:uiPriority w:val="99"/>
    <w:semiHidden/>
    <w:rsid w:val="00D55ACE"/>
    <w:rPr>
      <w:b/>
      <w:bCs/>
      <w:sz w:val="20"/>
      <w:szCs w:val="20"/>
    </w:rPr>
  </w:style>
  <w:style w:type="paragraph" w:styleId="Textodeglobo">
    <w:name w:val="Balloon Text"/>
    <w:basedOn w:val="Normal"/>
    <w:link w:val="TextodegloboCar"/>
    <w:uiPriority w:val="99"/>
    <w:semiHidden/>
    <w:unhideWhenUsed/>
    <w:rsid w:val="00D55AC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5ACE"/>
    <w:rPr>
      <w:rFonts w:ascii="Tahoma" w:hAnsi="Tahoma" w:cs="Tahoma"/>
      <w:sz w:val="16"/>
      <w:szCs w:val="16"/>
    </w:rPr>
  </w:style>
  <w:style w:type="paragraph" w:styleId="Revisin">
    <w:name w:val="Revision"/>
    <w:hidden/>
    <w:uiPriority w:val="99"/>
    <w:semiHidden/>
    <w:rsid w:val="00485F02"/>
    <w:pPr>
      <w:spacing w:after="0" w:line="240" w:lineRule="auto"/>
    </w:pPr>
  </w:style>
  <w:style w:type="table" w:styleId="Tablaconcuadrcula">
    <w:name w:val="Table Grid"/>
    <w:basedOn w:val="Tablanormal"/>
    <w:uiPriority w:val="59"/>
    <w:rsid w:val="00134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021F2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s-CL" w:eastAsia="es-CL"/>
    </w:rPr>
    <w:tblPr>
      <w:tblInd w:w="0" w:type="dxa"/>
      <w:tblCellMar>
        <w:top w:w="0" w:type="dxa"/>
        <w:left w:w="0" w:type="dxa"/>
        <w:bottom w:w="0" w:type="dxa"/>
        <w:right w:w="0" w:type="dxa"/>
      </w:tblCellMar>
    </w:tblPr>
  </w:style>
  <w:style w:type="paragraph" w:customStyle="1" w:styleId="Cuerpo">
    <w:name w:val="Cuerpo"/>
    <w:rsid w:val="00021F28"/>
    <w:pPr>
      <w:pBdr>
        <w:top w:val="nil"/>
        <w:left w:val="nil"/>
        <w:bottom w:val="nil"/>
        <w:right w:val="nil"/>
        <w:between w:val="nil"/>
        <w:bar w:val="nil"/>
      </w:pBdr>
    </w:pPr>
    <w:rPr>
      <w:rFonts w:ascii="Calibri" w:eastAsia="Calibri" w:hAnsi="Calibri" w:cs="Calibri"/>
      <w:color w:val="000000"/>
      <w:u w:color="000000"/>
      <w:bdr w:val="nil"/>
      <w:lang w:val="es-ES_tradn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02455">
      <w:bodyDiv w:val="1"/>
      <w:marLeft w:val="0"/>
      <w:marRight w:val="0"/>
      <w:marTop w:val="0"/>
      <w:marBottom w:val="0"/>
      <w:divBdr>
        <w:top w:val="none" w:sz="0" w:space="0" w:color="auto"/>
        <w:left w:val="none" w:sz="0" w:space="0" w:color="auto"/>
        <w:bottom w:val="none" w:sz="0" w:space="0" w:color="auto"/>
        <w:right w:val="none" w:sz="0" w:space="0" w:color="auto"/>
      </w:divBdr>
    </w:div>
    <w:div w:id="707996117">
      <w:bodyDiv w:val="1"/>
      <w:marLeft w:val="0"/>
      <w:marRight w:val="0"/>
      <w:marTop w:val="0"/>
      <w:marBottom w:val="0"/>
      <w:divBdr>
        <w:top w:val="none" w:sz="0" w:space="0" w:color="auto"/>
        <w:left w:val="none" w:sz="0" w:space="0" w:color="auto"/>
        <w:bottom w:val="none" w:sz="0" w:space="0" w:color="auto"/>
        <w:right w:val="none" w:sz="0" w:space="0" w:color="auto"/>
      </w:divBdr>
    </w:div>
    <w:div w:id="931087358">
      <w:bodyDiv w:val="1"/>
      <w:marLeft w:val="0"/>
      <w:marRight w:val="0"/>
      <w:marTop w:val="0"/>
      <w:marBottom w:val="0"/>
      <w:divBdr>
        <w:top w:val="none" w:sz="0" w:space="0" w:color="auto"/>
        <w:left w:val="none" w:sz="0" w:space="0" w:color="auto"/>
        <w:bottom w:val="none" w:sz="0" w:space="0" w:color="auto"/>
        <w:right w:val="none" w:sz="0" w:space="0" w:color="auto"/>
      </w:divBdr>
    </w:div>
    <w:div w:id="948510000">
      <w:bodyDiv w:val="1"/>
      <w:marLeft w:val="0"/>
      <w:marRight w:val="0"/>
      <w:marTop w:val="0"/>
      <w:marBottom w:val="0"/>
      <w:divBdr>
        <w:top w:val="none" w:sz="0" w:space="0" w:color="auto"/>
        <w:left w:val="none" w:sz="0" w:space="0" w:color="auto"/>
        <w:bottom w:val="none" w:sz="0" w:space="0" w:color="auto"/>
        <w:right w:val="none" w:sz="0" w:space="0" w:color="auto"/>
      </w:divBdr>
    </w:div>
    <w:div w:id="950475094">
      <w:bodyDiv w:val="1"/>
      <w:marLeft w:val="0"/>
      <w:marRight w:val="0"/>
      <w:marTop w:val="0"/>
      <w:marBottom w:val="0"/>
      <w:divBdr>
        <w:top w:val="none" w:sz="0" w:space="0" w:color="auto"/>
        <w:left w:val="none" w:sz="0" w:space="0" w:color="auto"/>
        <w:bottom w:val="none" w:sz="0" w:space="0" w:color="auto"/>
        <w:right w:val="none" w:sz="0" w:space="0" w:color="auto"/>
      </w:divBdr>
    </w:div>
    <w:div w:id="1100687345">
      <w:bodyDiv w:val="1"/>
      <w:marLeft w:val="0"/>
      <w:marRight w:val="0"/>
      <w:marTop w:val="0"/>
      <w:marBottom w:val="0"/>
      <w:divBdr>
        <w:top w:val="none" w:sz="0" w:space="0" w:color="auto"/>
        <w:left w:val="none" w:sz="0" w:space="0" w:color="auto"/>
        <w:bottom w:val="none" w:sz="0" w:space="0" w:color="auto"/>
        <w:right w:val="none" w:sz="0" w:space="0" w:color="auto"/>
      </w:divBdr>
    </w:div>
    <w:div w:id="1392537978">
      <w:bodyDiv w:val="1"/>
      <w:marLeft w:val="0"/>
      <w:marRight w:val="0"/>
      <w:marTop w:val="0"/>
      <w:marBottom w:val="0"/>
      <w:divBdr>
        <w:top w:val="none" w:sz="0" w:space="0" w:color="auto"/>
        <w:left w:val="none" w:sz="0" w:space="0" w:color="auto"/>
        <w:bottom w:val="none" w:sz="0" w:space="0" w:color="auto"/>
        <w:right w:val="none" w:sz="0" w:space="0" w:color="auto"/>
      </w:divBdr>
      <w:divsChild>
        <w:div w:id="1797139601">
          <w:marLeft w:val="0"/>
          <w:marRight w:val="0"/>
          <w:marTop w:val="0"/>
          <w:marBottom w:val="0"/>
          <w:divBdr>
            <w:top w:val="none" w:sz="0" w:space="0" w:color="auto"/>
            <w:left w:val="none" w:sz="0" w:space="0" w:color="auto"/>
            <w:bottom w:val="none" w:sz="0" w:space="0" w:color="auto"/>
            <w:right w:val="none" w:sz="0" w:space="0" w:color="auto"/>
          </w:divBdr>
        </w:div>
        <w:div w:id="1283421618">
          <w:marLeft w:val="0"/>
          <w:marRight w:val="0"/>
          <w:marTop w:val="0"/>
          <w:marBottom w:val="0"/>
          <w:divBdr>
            <w:top w:val="none" w:sz="0" w:space="0" w:color="auto"/>
            <w:left w:val="none" w:sz="0" w:space="0" w:color="auto"/>
            <w:bottom w:val="none" w:sz="0" w:space="0" w:color="auto"/>
            <w:right w:val="none" w:sz="0" w:space="0" w:color="auto"/>
          </w:divBdr>
        </w:div>
      </w:divsChild>
    </w:div>
    <w:div w:id="172067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A19E3-617B-4515-A649-845AC39BF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11</Pages>
  <Words>5732</Words>
  <Characters>31532</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Ministerio de Vivienda y Urbanismo</Company>
  <LinksUpToDate>false</LinksUpToDate>
  <CharactersWithSpaces>37190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Luisa Donoso Aspeé</dc:creator>
  <cp:lastModifiedBy>Lorena Rodriguez Espinace</cp:lastModifiedBy>
  <cp:revision>2</cp:revision>
  <cp:lastPrinted>2019-11-29T15:30:00Z</cp:lastPrinted>
  <dcterms:created xsi:type="dcterms:W3CDTF">2020-02-18T15:06:00Z</dcterms:created>
  <dcterms:modified xsi:type="dcterms:W3CDTF">2020-02-18T15:06:00Z</dcterms:modified>
</cp:coreProperties>
</file>